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F9F376E" w14:textId="77777777" w:rsidTr="00D74AE1">
        <w:trPr>
          <w:trHeight w:hRule="exact" w:val="2948"/>
        </w:trPr>
        <w:tc>
          <w:tcPr>
            <w:tcW w:w="11185" w:type="dxa"/>
          </w:tcPr>
          <w:p w14:paraId="644BEBB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A1E5047" w14:textId="77777777" w:rsidR="008972C3" w:rsidRDefault="008972C3" w:rsidP="003274DB"/>
    <w:p w14:paraId="67FA7B0C" w14:textId="77777777" w:rsidR="00D74AE1" w:rsidRDefault="00D74AE1" w:rsidP="003274DB"/>
    <w:p w14:paraId="0F4F7199" w14:textId="77777777" w:rsidR="0093492E" w:rsidRDefault="006C48A4" w:rsidP="0026038D">
      <w:pPr>
        <w:pStyle w:val="Documentnumber"/>
      </w:pPr>
      <w:r>
        <w:t>G</w:t>
      </w:r>
      <w:r w:rsidR="0026038D">
        <w:t>1</w:t>
      </w:r>
      <w:r w:rsidR="00244D75">
        <w:t>141</w:t>
      </w:r>
    </w:p>
    <w:p w14:paraId="3F50DD7A" w14:textId="19B2B0D9" w:rsidR="00244D75" w:rsidRDefault="00244D75" w:rsidP="00BF5F4A">
      <w:pPr>
        <w:pStyle w:val="Documentname"/>
      </w:pPr>
      <w:r>
        <w:t>Operational Procedures</w:t>
      </w:r>
      <w:r w:rsidRPr="00F25897">
        <w:t xml:space="preserve"> </w:t>
      </w:r>
      <w:r>
        <w:t xml:space="preserve">for </w:t>
      </w:r>
      <w:r w:rsidR="00D67CFE">
        <w:t>Delivering</w:t>
      </w:r>
      <w:r w:rsidR="00663736">
        <w:t xml:space="preserve"> </w:t>
      </w:r>
      <w:r>
        <w:t>V</w:t>
      </w:r>
      <w:r w:rsidR="004B2D1F">
        <w:t>TS</w:t>
      </w:r>
    </w:p>
    <w:p w14:paraId="1C4D7A72" w14:textId="77777777" w:rsidR="00776004" w:rsidRPr="00ED4450" w:rsidRDefault="00776004" w:rsidP="00BF5F4A"/>
    <w:p w14:paraId="635F3B2F" w14:textId="77777777" w:rsidR="004E0BBB" w:rsidRDefault="004E0BBB" w:rsidP="00D74AE1"/>
    <w:p w14:paraId="576E56C2" w14:textId="77777777" w:rsidR="004E0BBB" w:rsidRDefault="004E0BBB" w:rsidP="00D74AE1"/>
    <w:p w14:paraId="3F0344C4" w14:textId="77777777" w:rsidR="004E0BBB" w:rsidRDefault="004E0BBB" w:rsidP="00D74AE1"/>
    <w:p w14:paraId="7B71E971" w14:textId="77777777" w:rsidR="004E0BBB" w:rsidRDefault="004E0BBB" w:rsidP="00D74AE1"/>
    <w:p w14:paraId="5C1596E0" w14:textId="00C6239B" w:rsidR="004E0BBB" w:rsidRDefault="004E0BBB" w:rsidP="00D74AE1"/>
    <w:p w14:paraId="4C50AC5A" w14:textId="431D57AA" w:rsidR="00CD44F9" w:rsidRDefault="00CD44F9" w:rsidP="00D74AE1"/>
    <w:p w14:paraId="57B8F869" w14:textId="77777777" w:rsidR="00CD44F9" w:rsidRDefault="00CD44F9" w:rsidP="00D74AE1"/>
    <w:p w14:paraId="4349EEE9" w14:textId="77777777" w:rsidR="004E0BBB" w:rsidRDefault="004E0BBB" w:rsidP="00D74AE1"/>
    <w:p w14:paraId="065F2AD4" w14:textId="77777777" w:rsidR="004E0BBB" w:rsidRDefault="004E0BBB" w:rsidP="00D74AE1"/>
    <w:p w14:paraId="244B0875" w14:textId="77777777" w:rsidR="00401891" w:rsidRDefault="00401891" w:rsidP="00D74AE1"/>
    <w:p w14:paraId="0BFAB3C0" w14:textId="77777777" w:rsidR="004E0BBB" w:rsidRDefault="004E0BBB" w:rsidP="00D74AE1"/>
    <w:p w14:paraId="2BCE9116" w14:textId="77777777" w:rsidR="004E0BBB" w:rsidRDefault="004E0BBB" w:rsidP="00D74AE1"/>
    <w:p w14:paraId="2EA0C5A5" w14:textId="77777777" w:rsidR="004E0BBB" w:rsidRDefault="004E0BBB" w:rsidP="00D74AE1"/>
    <w:p w14:paraId="3E8B90AA" w14:textId="4D5AE468" w:rsidR="004E0BBB" w:rsidRDefault="004E0BBB" w:rsidP="00D74AE1"/>
    <w:p w14:paraId="32F94592" w14:textId="77777777" w:rsidR="003A7ECD" w:rsidRDefault="003A7ECD" w:rsidP="00D74AE1"/>
    <w:p w14:paraId="0B3993DE" w14:textId="77777777" w:rsidR="004E0BBB" w:rsidRDefault="004E0BBB" w:rsidP="00D74AE1"/>
    <w:p w14:paraId="3AEA516A" w14:textId="77777777" w:rsidR="004E0BBB" w:rsidRDefault="004E0BBB" w:rsidP="00D74AE1"/>
    <w:p w14:paraId="4A4217F7" w14:textId="77777777" w:rsidR="004E0BBB" w:rsidRDefault="004E0BBB" w:rsidP="00D74AE1"/>
    <w:p w14:paraId="649E2B01" w14:textId="77777777" w:rsidR="004E0BBB" w:rsidRDefault="004E0BBB" w:rsidP="00D74AE1"/>
    <w:p w14:paraId="22E4C21F" w14:textId="77777777" w:rsidR="004E0BBB" w:rsidRDefault="004E0BBB" w:rsidP="00D74AE1"/>
    <w:p w14:paraId="3CF7E34C" w14:textId="61F285D2" w:rsidR="004E0BBB" w:rsidRPr="00E069E6" w:rsidRDefault="00D2759C" w:rsidP="004E0BBB">
      <w:pPr>
        <w:pStyle w:val="Editionnumber"/>
      </w:pPr>
      <w:r w:rsidRPr="00E069E6">
        <w:t xml:space="preserve">Edition </w:t>
      </w:r>
      <w:r w:rsidR="00F824CF" w:rsidRPr="00E069E6">
        <w:t>3.0</w:t>
      </w:r>
    </w:p>
    <w:p w14:paraId="257D95C3" w14:textId="74892381" w:rsidR="00CE5F83" w:rsidRPr="00E069E6" w:rsidRDefault="00F824CF" w:rsidP="00CE5F83">
      <w:pPr>
        <w:pStyle w:val="Documentdate"/>
      </w:pPr>
      <w:r w:rsidRPr="00E069E6">
        <w:t>June</w:t>
      </w:r>
      <w:r w:rsidR="004277E7" w:rsidRPr="00E069E6">
        <w:t xml:space="preserve"> 202</w:t>
      </w:r>
      <w:r w:rsidRPr="00E069E6">
        <w:t>4</w:t>
      </w:r>
    </w:p>
    <w:p w14:paraId="5DE72A76" w14:textId="77777777" w:rsidR="00CE5F83" w:rsidRPr="00E069E6" w:rsidRDefault="00CE5F83" w:rsidP="00CE5F83"/>
    <w:p w14:paraId="0854DBCB" w14:textId="7E3BFF78" w:rsidR="00CE5F83" w:rsidRPr="006F2064" w:rsidRDefault="00CE5F83" w:rsidP="00CE5F83">
      <w:pPr>
        <w:pStyle w:val="MRN"/>
        <w:rPr>
          <w:lang w:val="sv-SE"/>
        </w:rPr>
        <w:sectPr w:rsidR="00CE5F83" w:rsidRPr="006F2064" w:rsidSect="008D471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E069E6">
        <w:rPr>
          <w:lang w:val="sv-SE"/>
        </w:rPr>
        <w:t>urn:mrn:iala:pub:g</w:t>
      </w:r>
      <w:r w:rsidR="004E4FBB" w:rsidRPr="00E069E6">
        <w:rPr>
          <w:lang w:val="sv-SE"/>
        </w:rPr>
        <w:t>1141</w:t>
      </w:r>
      <w:r w:rsidR="007116E8" w:rsidRPr="00E069E6">
        <w:rPr>
          <w:lang w:val="sv-SE"/>
        </w:rPr>
        <w:t>:ed</w:t>
      </w:r>
      <w:r w:rsidR="00F824CF" w:rsidRPr="00E069E6">
        <w:rPr>
          <w:lang w:val="sv-SE"/>
        </w:rPr>
        <w:t>3.0</w:t>
      </w:r>
    </w:p>
    <w:p w14:paraId="0A503E1B" w14:textId="37C1C0DA" w:rsidR="00914E26" w:rsidRPr="00460028" w:rsidRDefault="00914E26" w:rsidP="00914E26">
      <w:pPr>
        <w:pStyle w:val="Brdtekst"/>
      </w:pPr>
      <w:r w:rsidRPr="00460028">
        <w:lastRenderedPageBreak/>
        <w:t>Revisions to th</w:t>
      </w:r>
      <w:r>
        <w:t>is</w:t>
      </w:r>
      <w:r w:rsidR="003A639A">
        <w:t xml:space="preserve">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5699"/>
        <w:gridCol w:w="2522"/>
      </w:tblGrid>
      <w:tr w:rsidR="005E4659" w:rsidRPr="00460028" w14:paraId="445511EA" w14:textId="77777777" w:rsidTr="00B062B9">
        <w:tc>
          <w:tcPr>
            <w:tcW w:w="2093" w:type="dxa"/>
          </w:tcPr>
          <w:p w14:paraId="436B528C" w14:textId="77777777" w:rsidR="00914E26" w:rsidRPr="00460028" w:rsidRDefault="00914E26" w:rsidP="00414698">
            <w:pPr>
              <w:pStyle w:val="Tableheading"/>
            </w:pPr>
            <w:r w:rsidRPr="00460028">
              <w:t>Date</w:t>
            </w:r>
          </w:p>
        </w:tc>
        <w:tc>
          <w:tcPr>
            <w:tcW w:w="5699" w:type="dxa"/>
          </w:tcPr>
          <w:p w14:paraId="074A9C4E" w14:textId="77777777" w:rsidR="00914E26" w:rsidRPr="00460028" w:rsidRDefault="003A639A" w:rsidP="00414698">
            <w:pPr>
              <w:pStyle w:val="Tableheading"/>
            </w:pPr>
            <w:r>
              <w:t>Details</w:t>
            </w:r>
          </w:p>
        </w:tc>
        <w:tc>
          <w:tcPr>
            <w:tcW w:w="2522" w:type="dxa"/>
          </w:tcPr>
          <w:p w14:paraId="545B0ED6" w14:textId="77777777" w:rsidR="00914E26" w:rsidRPr="00460028" w:rsidRDefault="003A639A" w:rsidP="00414698">
            <w:pPr>
              <w:pStyle w:val="Tableheading"/>
            </w:pPr>
            <w:r>
              <w:t>Approval</w:t>
            </w:r>
          </w:p>
        </w:tc>
      </w:tr>
      <w:tr w:rsidR="005E4659" w:rsidRPr="00460028" w14:paraId="1C92D18D" w14:textId="77777777" w:rsidTr="00B062B9">
        <w:trPr>
          <w:trHeight w:val="851"/>
        </w:trPr>
        <w:tc>
          <w:tcPr>
            <w:tcW w:w="2093" w:type="dxa"/>
            <w:vAlign w:val="center"/>
          </w:tcPr>
          <w:p w14:paraId="0E9D269C" w14:textId="77777777" w:rsidR="00914E26" w:rsidRPr="00C27E08" w:rsidRDefault="003A639A" w:rsidP="003A639A">
            <w:pPr>
              <w:pStyle w:val="Tabletext"/>
              <w:tabs>
                <w:tab w:val="left" w:pos="1560"/>
              </w:tabs>
            </w:pPr>
            <w:r>
              <w:t xml:space="preserve">14 </w:t>
            </w:r>
            <w:r w:rsidR="00244D75">
              <w:t>December 2018</w:t>
            </w:r>
          </w:p>
        </w:tc>
        <w:tc>
          <w:tcPr>
            <w:tcW w:w="5699" w:type="dxa"/>
            <w:vAlign w:val="center"/>
          </w:tcPr>
          <w:p w14:paraId="3DDEF807" w14:textId="45A336B6" w:rsidR="00914E26" w:rsidRDefault="00FD5C09" w:rsidP="00914E26">
            <w:pPr>
              <w:pStyle w:val="Tabletext"/>
            </w:pPr>
            <w:r>
              <w:t xml:space="preserve">First </w:t>
            </w:r>
            <w:r w:rsidR="003A639A">
              <w:t>issue</w:t>
            </w:r>
          </w:p>
          <w:p w14:paraId="2DDDF7B7" w14:textId="39686801" w:rsidR="003A639A" w:rsidRPr="00C27E08" w:rsidRDefault="003A639A" w:rsidP="003A639A">
            <w:pPr>
              <w:pStyle w:val="Tabletext"/>
            </w:pPr>
            <w:r>
              <w:t>Guideline prepared to align Recommendation R0127</w:t>
            </w:r>
            <w:r w:rsidR="00ED29D0">
              <w:t xml:space="preserve"> </w:t>
            </w:r>
            <w:r>
              <w:t>(V-127) – VTS Operations, following adoption of IALA Standards</w:t>
            </w:r>
          </w:p>
        </w:tc>
        <w:tc>
          <w:tcPr>
            <w:tcW w:w="2522" w:type="dxa"/>
            <w:vAlign w:val="center"/>
          </w:tcPr>
          <w:p w14:paraId="3774F2C9" w14:textId="77777777" w:rsidR="00914E26" w:rsidRPr="00460028" w:rsidRDefault="003A639A" w:rsidP="00914E26">
            <w:pPr>
              <w:pStyle w:val="Tabletext"/>
            </w:pPr>
            <w:r>
              <w:t>Council 68</w:t>
            </w:r>
          </w:p>
        </w:tc>
      </w:tr>
      <w:tr w:rsidR="005E4659" w:rsidRPr="00460028" w14:paraId="7BE3B211" w14:textId="77777777" w:rsidTr="00B062B9">
        <w:trPr>
          <w:trHeight w:val="851"/>
        </w:trPr>
        <w:tc>
          <w:tcPr>
            <w:tcW w:w="2093" w:type="dxa"/>
            <w:vAlign w:val="center"/>
          </w:tcPr>
          <w:p w14:paraId="477DE178" w14:textId="4ADC4AC8" w:rsidR="00914E26" w:rsidRPr="00460028" w:rsidRDefault="0047426B" w:rsidP="00914E26">
            <w:pPr>
              <w:pStyle w:val="Tabletext"/>
            </w:pPr>
            <w:r>
              <w:t>June 2021</w:t>
            </w:r>
          </w:p>
        </w:tc>
        <w:tc>
          <w:tcPr>
            <w:tcW w:w="5699" w:type="dxa"/>
            <w:vAlign w:val="center"/>
          </w:tcPr>
          <w:p w14:paraId="433F8ADD" w14:textId="1ECC25A6" w:rsidR="00914E26" w:rsidRPr="00460028" w:rsidRDefault="00FD5C09" w:rsidP="00863AF1">
            <w:pPr>
              <w:pStyle w:val="Tabletext"/>
            </w:pPr>
            <w:r>
              <w:t xml:space="preserve">Edition 2.0 </w:t>
            </w:r>
            <w:r w:rsidR="00CE5F83">
              <w:t>R</w:t>
            </w:r>
            <w:r w:rsidR="00863AF1">
              <w:t>evised to reflect new and amended IALA documentation and ensure the guideline provides an affective document to assist authorities to implement and operate a VTS in a global and harmonized manner.</w:t>
            </w:r>
          </w:p>
        </w:tc>
        <w:tc>
          <w:tcPr>
            <w:tcW w:w="2522" w:type="dxa"/>
            <w:vAlign w:val="center"/>
          </w:tcPr>
          <w:p w14:paraId="77BF2B0E" w14:textId="002DB65F" w:rsidR="00914E26" w:rsidRPr="00460028" w:rsidRDefault="00CE5F83" w:rsidP="00914E26">
            <w:pPr>
              <w:pStyle w:val="Tabletext"/>
            </w:pPr>
            <w:r w:rsidRPr="0047426B">
              <w:t xml:space="preserve">Council </w:t>
            </w:r>
            <w:r w:rsidR="0047426B" w:rsidRPr="00BF5F4A">
              <w:t>73</w:t>
            </w:r>
          </w:p>
        </w:tc>
      </w:tr>
      <w:tr w:rsidR="00C23E47" w:rsidRPr="00460028" w14:paraId="4AC41F87" w14:textId="77777777" w:rsidTr="00BA6BC5">
        <w:trPr>
          <w:trHeight w:val="851"/>
        </w:trPr>
        <w:tc>
          <w:tcPr>
            <w:tcW w:w="2093" w:type="dxa"/>
            <w:vAlign w:val="center"/>
          </w:tcPr>
          <w:p w14:paraId="69332B49" w14:textId="2176CC58" w:rsidR="00C23E47" w:rsidRPr="00460028" w:rsidRDefault="00B05753" w:rsidP="00BA6BC5">
            <w:pPr>
              <w:pStyle w:val="Tabletext"/>
            </w:pPr>
            <w:r>
              <w:t>January</w:t>
            </w:r>
            <w:r w:rsidR="00C23E47" w:rsidRPr="00C9452C">
              <w:t xml:space="preserve"> 2022</w:t>
            </w:r>
          </w:p>
        </w:tc>
        <w:tc>
          <w:tcPr>
            <w:tcW w:w="5699" w:type="dxa"/>
          </w:tcPr>
          <w:p w14:paraId="6B108C1F" w14:textId="269BC2D4" w:rsidR="00C23E47" w:rsidRPr="00460028" w:rsidRDefault="00FD5C09" w:rsidP="00C23E47">
            <w:pPr>
              <w:pStyle w:val="Tabletext"/>
            </w:pPr>
            <w:r>
              <w:t xml:space="preserve">Edition 2.1 </w:t>
            </w:r>
            <w:r w:rsidRPr="00FD5C09">
              <w:t>Approved by Council December 2021 and published January 2022, in alignment with IMO Resolution A.1158(32) Guidelines for Vessel Traffic Services.</w:t>
            </w:r>
          </w:p>
        </w:tc>
        <w:tc>
          <w:tcPr>
            <w:tcW w:w="2522" w:type="dxa"/>
          </w:tcPr>
          <w:p w14:paraId="74DC8415" w14:textId="408E0EBD" w:rsidR="00C23E47" w:rsidRPr="00460028" w:rsidRDefault="00C23E47" w:rsidP="00C23E47">
            <w:pPr>
              <w:pStyle w:val="Tabletext"/>
            </w:pPr>
            <w:r w:rsidRPr="00C9452C">
              <w:t>Council</w:t>
            </w:r>
            <w:r w:rsidR="00401891">
              <w:t xml:space="preserve"> </w:t>
            </w:r>
            <w:r w:rsidRPr="00C9452C">
              <w:t>74</w:t>
            </w:r>
          </w:p>
        </w:tc>
      </w:tr>
      <w:tr w:rsidR="005E4659" w:rsidRPr="00460028" w14:paraId="28FE58EA" w14:textId="77777777" w:rsidTr="00B062B9">
        <w:trPr>
          <w:trHeight w:val="851"/>
        </w:trPr>
        <w:tc>
          <w:tcPr>
            <w:tcW w:w="2093" w:type="dxa"/>
            <w:vAlign w:val="center"/>
          </w:tcPr>
          <w:p w14:paraId="60FA484C" w14:textId="79CBC91B" w:rsidR="00914E26" w:rsidRPr="00460028" w:rsidRDefault="00BA6BC5" w:rsidP="00914E26">
            <w:pPr>
              <w:pStyle w:val="Tabletext"/>
            </w:pPr>
            <w:r>
              <w:t>July 2022</w:t>
            </w:r>
          </w:p>
        </w:tc>
        <w:tc>
          <w:tcPr>
            <w:tcW w:w="5699" w:type="dxa"/>
            <w:vAlign w:val="center"/>
          </w:tcPr>
          <w:p w14:paraId="7CB465AB" w14:textId="64D0871C" w:rsidR="00914E26" w:rsidRPr="00460028" w:rsidRDefault="00BA6BC5" w:rsidP="00914E26">
            <w:pPr>
              <w:pStyle w:val="Tabletext"/>
            </w:pPr>
            <w:r>
              <w:t>Edition 2.2 Editorial corrections.</w:t>
            </w:r>
          </w:p>
        </w:tc>
        <w:tc>
          <w:tcPr>
            <w:tcW w:w="2522" w:type="dxa"/>
            <w:vAlign w:val="center"/>
          </w:tcPr>
          <w:p w14:paraId="2FAD5E10" w14:textId="77777777" w:rsidR="00914E26" w:rsidRPr="00460028" w:rsidRDefault="00914E26" w:rsidP="00914E26">
            <w:pPr>
              <w:pStyle w:val="Tabletext"/>
            </w:pPr>
          </w:p>
        </w:tc>
      </w:tr>
      <w:tr w:rsidR="005E4659" w:rsidRPr="00460028" w14:paraId="3C7C784F" w14:textId="77777777" w:rsidTr="00B062B9">
        <w:trPr>
          <w:trHeight w:val="851"/>
        </w:trPr>
        <w:tc>
          <w:tcPr>
            <w:tcW w:w="2093" w:type="dxa"/>
            <w:vAlign w:val="center"/>
          </w:tcPr>
          <w:p w14:paraId="40A5DF53" w14:textId="24D60392" w:rsidR="00914E26" w:rsidRPr="00E069E6" w:rsidRDefault="00F824CF" w:rsidP="00914E26">
            <w:pPr>
              <w:pStyle w:val="Tabletext"/>
            </w:pPr>
            <w:r w:rsidRPr="00E069E6">
              <w:t>June 2024</w:t>
            </w:r>
          </w:p>
        </w:tc>
        <w:tc>
          <w:tcPr>
            <w:tcW w:w="5699" w:type="dxa"/>
            <w:vAlign w:val="center"/>
          </w:tcPr>
          <w:p w14:paraId="33740418" w14:textId="77777777" w:rsidR="00914E26" w:rsidRPr="00E069E6" w:rsidRDefault="00F824CF" w:rsidP="00914E26">
            <w:pPr>
              <w:pStyle w:val="Tabletext"/>
            </w:pPr>
            <w:r w:rsidRPr="00E069E6">
              <w:t>Edition 3.0</w:t>
            </w:r>
          </w:p>
          <w:p w14:paraId="36755695" w14:textId="61E5152A" w:rsidR="00F824CF" w:rsidRPr="00E069E6" w:rsidRDefault="00F824CF" w:rsidP="00914E26">
            <w:pPr>
              <w:pStyle w:val="Tabletext"/>
            </w:pPr>
            <w:r w:rsidRPr="00E069E6">
              <w:t>Revised to align with other IALA documentation.</w:t>
            </w:r>
          </w:p>
        </w:tc>
        <w:tc>
          <w:tcPr>
            <w:tcW w:w="2522" w:type="dxa"/>
            <w:vAlign w:val="center"/>
          </w:tcPr>
          <w:p w14:paraId="4E876D64" w14:textId="329FD444" w:rsidR="00914E26" w:rsidRPr="00E069E6" w:rsidRDefault="00F824CF" w:rsidP="00914E26">
            <w:pPr>
              <w:pStyle w:val="Tabletext"/>
            </w:pPr>
            <w:r w:rsidRPr="00E069E6">
              <w:t>Council 80</w:t>
            </w:r>
          </w:p>
        </w:tc>
      </w:tr>
      <w:tr w:rsidR="005E4659" w:rsidRPr="00460028" w14:paraId="3E2C00D2" w14:textId="77777777" w:rsidTr="00B062B9">
        <w:trPr>
          <w:trHeight w:val="851"/>
        </w:trPr>
        <w:tc>
          <w:tcPr>
            <w:tcW w:w="2093" w:type="dxa"/>
            <w:vAlign w:val="center"/>
          </w:tcPr>
          <w:p w14:paraId="0E204685" w14:textId="77777777" w:rsidR="00914E26" w:rsidRPr="00460028" w:rsidRDefault="00914E26" w:rsidP="00914E26">
            <w:pPr>
              <w:pStyle w:val="Tabletext"/>
            </w:pPr>
          </w:p>
        </w:tc>
        <w:tc>
          <w:tcPr>
            <w:tcW w:w="5699" w:type="dxa"/>
            <w:vAlign w:val="center"/>
          </w:tcPr>
          <w:p w14:paraId="073E0B4D" w14:textId="77777777" w:rsidR="00914E26" w:rsidRPr="00460028" w:rsidRDefault="00914E26" w:rsidP="00914E26">
            <w:pPr>
              <w:pStyle w:val="Tabletext"/>
            </w:pPr>
          </w:p>
        </w:tc>
        <w:tc>
          <w:tcPr>
            <w:tcW w:w="2522" w:type="dxa"/>
            <w:vAlign w:val="center"/>
          </w:tcPr>
          <w:p w14:paraId="7244382D" w14:textId="77777777" w:rsidR="00914E26" w:rsidRPr="00460028" w:rsidRDefault="00914E26" w:rsidP="00914E26">
            <w:pPr>
              <w:pStyle w:val="Tabletext"/>
            </w:pPr>
          </w:p>
        </w:tc>
      </w:tr>
      <w:tr w:rsidR="005E4659" w:rsidRPr="00460028" w14:paraId="709DCA01" w14:textId="77777777" w:rsidTr="00B062B9">
        <w:trPr>
          <w:trHeight w:val="851"/>
        </w:trPr>
        <w:tc>
          <w:tcPr>
            <w:tcW w:w="2093" w:type="dxa"/>
            <w:vAlign w:val="center"/>
          </w:tcPr>
          <w:p w14:paraId="3928567A" w14:textId="77777777" w:rsidR="00914E26" w:rsidRPr="00460028" w:rsidRDefault="00914E26" w:rsidP="00914E26">
            <w:pPr>
              <w:pStyle w:val="Tabletext"/>
            </w:pPr>
          </w:p>
        </w:tc>
        <w:tc>
          <w:tcPr>
            <w:tcW w:w="5699" w:type="dxa"/>
            <w:vAlign w:val="center"/>
          </w:tcPr>
          <w:p w14:paraId="5B8A4628" w14:textId="77777777" w:rsidR="00914E26" w:rsidRPr="00460028" w:rsidRDefault="00914E26" w:rsidP="00914E26">
            <w:pPr>
              <w:pStyle w:val="Tabletext"/>
            </w:pPr>
          </w:p>
        </w:tc>
        <w:tc>
          <w:tcPr>
            <w:tcW w:w="2522" w:type="dxa"/>
            <w:vAlign w:val="center"/>
          </w:tcPr>
          <w:p w14:paraId="62B26371" w14:textId="77777777" w:rsidR="00914E26" w:rsidRPr="00460028" w:rsidRDefault="00914E26" w:rsidP="00914E26">
            <w:pPr>
              <w:pStyle w:val="Tabletext"/>
            </w:pPr>
          </w:p>
        </w:tc>
      </w:tr>
    </w:tbl>
    <w:p w14:paraId="705B6E0A" w14:textId="77777777" w:rsidR="00914E26" w:rsidRDefault="00914E26" w:rsidP="00D74AE1"/>
    <w:p w14:paraId="3949AEF4" w14:textId="77777777" w:rsidR="005E4659" w:rsidRDefault="005E4659" w:rsidP="00914E26">
      <w:pPr>
        <w:spacing w:after="200" w:line="276" w:lineRule="auto"/>
      </w:pPr>
    </w:p>
    <w:p w14:paraId="6B80D6AC" w14:textId="77777777" w:rsidR="00DE4AEA" w:rsidRPr="00DE4AEA" w:rsidRDefault="00DE4AEA" w:rsidP="00DE4AEA"/>
    <w:p w14:paraId="692643DA" w14:textId="77777777" w:rsidR="00DE4AEA" w:rsidRPr="00DE4AEA" w:rsidRDefault="00DE4AEA" w:rsidP="00DE4AEA"/>
    <w:p w14:paraId="0C40C41F" w14:textId="77777777" w:rsidR="00DE4AEA" w:rsidRPr="00DE4AEA" w:rsidRDefault="00DE4AEA" w:rsidP="00DE4AEA"/>
    <w:p w14:paraId="2DC68F56" w14:textId="77777777" w:rsidR="00DE4AEA" w:rsidRPr="00DE4AEA" w:rsidRDefault="00DE4AEA" w:rsidP="00DE4AEA"/>
    <w:p w14:paraId="7BC64BC4" w14:textId="77777777" w:rsidR="00DE4AEA" w:rsidRPr="00DE4AEA" w:rsidRDefault="00DE4AEA" w:rsidP="00DE4AEA"/>
    <w:p w14:paraId="4E48BAE8" w14:textId="77777777" w:rsidR="00DE4AEA" w:rsidRPr="00DE4AEA" w:rsidRDefault="00DE4AEA" w:rsidP="00DE4AEA"/>
    <w:p w14:paraId="7986262E" w14:textId="77777777" w:rsidR="00DE4AEA" w:rsidRPr="00DE4AEA" w:rsidRDefault="00DE4AEA" w:rsidP="00DE4AEA"/>
    <w:p w14:paraId="34DFBE88" w14:textId="77777777" w:rsidR="00DE4AEA" w:rsidRPr="00DE4AEA" w:rsidRDefault="00DE4AEA" w:rsidP="00DE4AEA"/>
    <w:p w14:paraId="56256A5D" w14:textId="77777777" w:rsidR="00DE4AEA" w:rsidRPr="00DE4AEA" w:rsidRDefault="00DE4AEA" w:rsidP="00DE4AEA"/>
    <w:p w14:paraId="497A06B7" w14:textId="77777777" w:rsidR="00DE4AEA" w:rsidRPr="00DE4AEA" w:rsidRDefault="00DE4AEA" w:rsidP="00DE4AEA"/>
    <w:p w14:paraId="3477FE2B" w14:textId="5FA4FAC5" w:rsidR="00DE4AEA" w:rsidRPr="00DE4AEA" w:rsidRDefault="00DE4AEA" w:rsidP="00DE4AEA">
      <w:pPr>
        <w:tabs>
          <w:tab w:val="left" w:pos="5940"/>
        </w:tabs>
      </w:pPr>
      <w:r>
        <w:tab/>
      </w:r>
    </w:p>
    <w:p w14:paraId="7E996233" w14:textId="01CFC095" w:rsidR="00DE4AEA" w:rsidRPr="00DE4AEA" w:rsidRDefault="00DE4AEA" w:rsidP="00DE4AEA">
      <w:pPr>
        <w:tabs>
          <w:tab w:val="left" w:pos="5940"/>
        </w:tabs>
        <w:sectPr w:rsidR="00DE4AEA" w:rsidRPr="00DE4AEA" w:rsidSect="008D471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r>
        <w:tab/>
      </w:r>
    </w:p>
    <w:sdt>
      <w:sdtPr>
        <w:rPr>
          <w:rFonts w:eastAsia="Times New Roman" w:cs="Times New Roman"/>
          <w:szCs w:val="20"/>
        </w:rPr>
        <w:id w:val="1924527395"/>
        <w:docPartObj>
          <w:docPartGallery w:val="Table of Contents"/>
          <w:docPartUnique/>
        </w:docPartObj>
      </w:sdtPr>
      <w:sdtEndPr>
        <w:rPr>
          <w:b w:val="0"/>
        </w:rPr>
      </w:sdtEndPr>
      <w:sdtContent>
        <w:p w14:paraId="5A83FAB6" w14:textId="5C9F4F3F" w:rsidR="005C0199" w:rsidRDefault="00F0233B">
          <w:pPr>
            <w:pStyle w:val="INNH1"/>
            <w:rPr>
              <w:b w:val="0"/>
              <w:caps w:val="0"/>
              <w:color w:val="auto"/>
              <w:kern w:val="2"/>
              <w:sz w:val="24"/>
              <w:szCs w:val="24"/>
              <w:lang w:eastAsia="en-GB"/>
              <w14:ligatures w14:val="standardContextual"/>
            </w:rPr>
          </w:pPr>
          <w:r>
            <w:rPr>
              <w:rFonts w:eastAsia="Times New Roman" w:cs="Times New Roman"/>
              <w:b w:val="0"/>
              <w:caps w:val="0"/>
              <w:szCs w:val="20"/>
            </w:rPr>
            <w:fldChar w:fldCharType="begin"/>
          </w:r>
          <w:r>
            <w:rPr>
              <w:rFonts w:eastAsia="Times New Roman" w:cs="Times New Roman"/>
              <w:b w:val="0"/>
              <w:caps w:val="0"/>
              <w:szCs w:val="20"/>
            </w:rPr>
            <w:instrText xml:space="preserve"> TOC \o "1-3" \h \z \t "Annex,1" </w:instrText>
          </w:r>
          <w:r>
            <w:rPr>
              <w:rFonts w:eastAsia="Times New Roman" w:cs="Times New Roman"/>
              <w:b w:val="0"/>
              <w:caps w:val="0"/>
              <w:szCs w:val="20"/>
            </w:rPr>
            <w:fldChar w:fldCharType="separate"/>
          </w:r>
          <w:hyperlink w:anchor="_Toc166755342" w:history="1">
            <w:r w:rsidR="005C0199" w:rsidRPr="002957FF">
              <w:rPr>
                <w:rStyle w:val="Hyperkobling"/>
              </w:rPr>
              <w:t>1.</w:t>
            </w:r>
            <w:r w:rsidR="005C0199">
              <w:rPr>
                <w:b w:val="0"/>
                <w:caps w:val="0"/>
                <w:color w:val="auto"/>
                <w:kern w:val="2"/>
                <w:sz w:val="24"/>
                <w:szCs w:val="24"/>
                <w:lang w:eastAsia="en-GB"/>
                <w14:ligatures w14:val="standardContextual"/>
              </w:rPr>
              <w:tab/>
            </w:r>
            <w:r w:rsidR="005C0199" w:rsidRPr="002957FF">
              <w:rPr>
                <w:rStyle w:val="Hyperkobling"/>
              </w:rPr>
              <w:t>INTRODUCTION</w:t>
            </w:r>
            <w:r w:rsidR="005C0199">
              <w:rPr>
                <w:webHidden/>
              </w:rPr>
              <w:tab/>
            </w:r>
            <w:r w:rsidR="005C0199">
              <w:rPr>
                <w:webHidden/>
              </w:rPr>
              <w:fldChar w:fldCharType="begin"/>
            </w:r>
            <w:r w:rsidR="005C0199">
              <w:rPr>
                <w:webHidden/>
              </w:rPr>
              <w:instrText xml:space="preserve"> PAGEREF _Toc166755342 \h </w:instrText>
            </w:r>
            <w:r w:rsidR="005C0199">
              <w:rPr>
                <w:webHidden/>
              </w:rPr>
            </w:r>
            <w:r w:rsidR="005C0199">
              <w:rPr>
                <w:webHidden/>
              </w:rPr>
              <w:fldChar w:fldCharType="separate"/>
            </w:r>
            <w:r w:rsidR="00EB4111">
              <w:rPr>
                <w:webHidden/>
              </w:rPr>
              <w:t>5</w:t>
            </w:r>
            <w:r w:rsidR="005C0199">
              <w:rPr>
                <w:webHidden/>
              </w:rPr>
              <w:fldChar w:fldCharType="end"/>
            </w:r>
          </w:hyperlink>
        </w:p>
        <w:p w14:paraId="1435F52E" w14:textId="3D5E67FA" w:rsidR="005C0199" w:rsidRDefault="009B5601">
          <w:pPr>
            <w:pStyle w:val="INNH1"/>
            <w:rPr>
              <w:b w:val="0"/>
              <w:caps w:val="0"/>
              <w:color w:val="auto"/>
              <w:kern w:val="2"/>
              <w:sz w:val="24"/>
              <w:szCs w:val="24"/>
              <w:lang w:eastAsia="en-GB"/>
              <w14:ligatures w14:val="standardContextual"/>
            </w:rPr>
          </w:pPr>
          <w:hyperlink w:anchor="_Toc166755343" w:history="1">
            <w:r w:rsidR="005C0199" w:rsidRPr="002957FF">
              <w:rPr>
                <w:rStyle w:val="Hyperkobling"/>
              </w:rPr>
              <w:t>2.</w:t>
            </w:r>
            <w:r w:rsidR="005C0199">
              <w:rPr>
                <w:b w:val="0"/>
                <w:caps w:val="0"/>
                <w:color w:val="auto"/>
                <w:kern w:val="2"/>
                <w:sz w:val="24"/>
                <w:szCs w:val="24"/>
                <w:lang w:eastAsia="en-GB"/>
                <w14:ligatures w14:val="standardContextual"/>
              </w:rPr>
              <w:tab/>
            </w:r>
            <w:r w:rsidR="005C0199" w:rsidRPr="002957FF">
              <w:rPr>
                <w:rStyle w:val="Hyperkobling"/>
              </w:rPr>
              <w:t>Purpose of the document</w:t>
            </w:r>
            <w:r w:rsidR="005C0199">
              <w:rPr>
                <w:webHidden/>
              </w:rPr>
              <w:tab/>
            </w:r>
            <w:r w:rsidR="005C0199">
              <w:rPr>
                <w:webHidden/>
              </w:rPr>
              <w:fldChar w:fldCharType="begin"/>
            </w:r>
            <w:r w:rsidR="005C0199">
              <w:rPr>
                <w:webHidden/>
              </w:rPr>
              <w:instrText xml:space="preserve"> PAGEREF _Toc166755343 \h </w:instrText>
            </w:r>
            <w:r w:rsidR="005C0199">
              <w:rPr>
                <w:webHidden/>
              </w:rPr>
            </w:r>
            <w:r w:rsidR="005C0199">
              <w:rPr>
                <w:webHidden/>
              </w:rPr>
              <w:fldChar w:fldCharType="separate"/>
            </w:r>
            <w:r w:rsidR="00EB4111">
              <w:rPr>
                <w:webHidden/>
              </w:rPr>
              <w:t>5</w:t>
            </w:r>
            <w:r w:rsidR="005C0199">
              <w:rPr>
                <w:webHidden/>
              </w:rPr>
              <w:fldChar w:fldCharType="end"/>
            </w:r>
          </w:hyperlink>
        </w:p>
        <w:p w14:paraId="750BB01D" w14:textId="2E2F374D" w:rsidR="005C0199" w:rsidRDefault="009B5601">
          <w:pPr>
            <w:pStyle w:val="INNH2"/>
            <w:rPr>
              <w:color w:val="auto"/>
              <w:kern w:val="2"/>
              <w:sz w:val="24"/>
              <w:szCs w:val="24"/>
              <w:lang w:eastAsia="en-GB"/>
              <w14:ligatures w14:val="standardContextual"/>
            </w:rPr>
          </w:pPr>
          <w:hyperlink w:anchor="_Toc166755344" w:history="1">
            <w:r w:rsidR="005C0199" w:rsidRPr="002957FF">
              <w:rPr>
                <w:rStyle w:val="Hyperkobling"/>
              </w:rPr>
              <w:t>2.1.</w:t>
            </w:r>
            <w:r w:rsidR="005C0199">
              <w:rPr>
                <w:color w:val="auto"/>
                <w:kern w:val="2"/>
                <w:sz w:val="24"/>
                <w:szCs w:val="24"/>
                <w:lang w:eastAsia="en-GB"/>
                <w14:ligatures w14:val="standardContextual"/>
              </w:rPr>
              <w:tab/>
            </w:r>
            <w:r w:rsidR="005C0199" w:rsidRPr="002957FF">
              <w:rPr>
                <w:rStyle w:val="Hyperkobling"/>
              </w:rPr>
              <w:t>ReLAtionship to other documents</w:t>
            </w:r>
            <w:r w:rsidR="005C0199">
              <w:rPr>
                <w:webHidden/>
              </w:rPr>
              <w:tab/>
            </w:r>
            <w:r w:rsidR="005C0199">
              <w:rPr>
                <w:webHidden/>
              </w:rPr>
              <w:fldChar w:fldCharType="begin"/>
            </w:r>
            <w:r w:rsidR="005C0199">
              <w:rPr>
                <w:webHidden/>
              </w:rPr>
              <w:instrText xml:space="preserve"> PAGEREF _Toc166755344 \h </w:instrText>
            </w:r>
            <w:r w:rsidR="005C0199">
              <w:rPr>
                <w:webHidden/>
              </w:rPr>
            </w:r>
            <w:r w:rsidR="005C0199">
              <w:rPr>
                <w:webHidden/>
              </w:rPr>
              <w:fldChar w:fldCharType="separate"/>
            </w:r>
            <w:r w:rsidR="00EB4111">
              <w:rPr>
                <w:webHidden/>
              </w:rPr>
              <w:t>5</w:t>
            </w:r>
            <w:r w:rsidR="005C0199">
              <w:rPr>
                <w:webHidden/>
              </w:rPr>
              <w:fldChar w:fldCharType="end"/>
            </w:r>
          </w:hyperlink>
        </w:p>
        <w:p w14:paraId="5C703089" w14:textId="378718D5" w:rsidR="005C0199" w:rsidRDefault="009B5601">
          <w:pPr>
            <w:pStyle w:val="INNH1"/>
            <w:rPr>
              <w:b w:val="0"/>
              <w:caps w:val="0"/>
              <w:color w:val="auto"/>
              <w:kern w:val="2"/>
              <w:sz w:val="24"/>
              <w:szCs w:val="24"/>
              <w:lang w:eastAsia="en-GB"/>
              <w14:ligatures w14:val="standardContextual"/>
            </w:rPr>
          </w:pPr>
          <w:hyperlink w:anchor="_Toc166755345" w:history="1">
            <w:r w:rsidR="005C0199" w:rsidRPr="002957FF">
              <w:rPr>
                <w:rStyle w:val="Hyperkobling"/>
                <w:rFonts w:eastAsia="Arial"/>
                <w:lang w:val="en-US"/>
              </w:rPr>
              <w:t>3.</w:t>
            </w:r>
            <w:r w:rsidR="005C0199">
              <w:rPr>
                <w:b w:val="0"/>
                <w:caps w:val="0"/>
                <w:color w:val="auto"/>
                <w:kern w:val="2"/>
                <w:sz w:val="24"/>
                <w:szCs w:val="24"/>
                <w:lang w:eastAsia="en-GB"/>
                <w14:ligatures w14:val="standardContextual"/>
              </w:rPr>
              <w:tab/>
            </w:r>
            <w:r w:rsidR="005C0199" w:rsidRPr="002957FF">
              <w:rPr>
                <w:rStyle w:val="Hyperkobling"/>
                <w:rFonts w:eastAsia="Arial"/>
                <w:lang w:val="en-US"/>
              </w:rPr>
              <w:t>Content of the document</w:t>
            </w:r>
            <w:r w:rsidR="005C0199">
              <w:rPr>
                <w:webHidden/>
              </w:rPr>
              <w:tab/>
            </w:r>
            <w:r w:rsidR="005C0199">
              <w:rPr>
                <w:webHidden/>
              </w:rPr>
              <w:fldChar w:fldCharType="begin"/>
            </w:r>
            <w:r w:rsidR="005C0199">
              <w:rPr>
                <w:webHidden/>
              </w:rPr>
              <w:instrText xml:space="preserve"> PAGEREF _Toc166755345 \h </w:instrText>
            </w:r>
            <w:r w:rsidR="005C0199">
              <w:rPr>
                <w:webHidden/>
              </w:rPr>
            </w:r>
            <w:r w:rsidR="005C0199">
              <w:rPr>
                <w:webHidden/>
              </w:rPr>
              <w:fldChar w:fldCharType="separate"/>
            </w:r>
            <w:r w:rsidR="00EB4111">
              <w:rPr>
                <w:webHidden/>
              </w:rPr>
              <w:t>6</w:t>
            </w:r>
            <w:r w:rsidR="005C0199">
              <w:rPr>
                <w:webHidden/>
              </w:rPr>
              <w:fldChar w:fldCharType="end"/>
            </w:r>
          </w:hyperlink>
        </w:p>
        <w:p w14:paraId="5702D61A" w14:textId="5CF643CD" w:rsidR="005C0199" w:rsidRDefault="009B5601">
          <w:pPr>
            <w:pStyle w:val="INNH1"/>
            <w:rPr>
              <w:b w:val="0"/>
              <w:caps w:val="0"/>
              <w:color w:val="auto"/>
              <w:kern w:val="2"/>
              <w:sz w:val="24"/>
              <w:szCs w:val="24"/>
              <w:lang w:eastAsia="en-GB"/>
              <w14:ligatures w14:val="standardContextual"/>
            </w:rPr>
          </w:pPr>
          <w:hyperlink w:anchor="_Toc166755346" w:history="1">
            <w:r w:rsidR="005C0199" w:rsidRPr="002957FF">
              <w:rPr>
                <w:rStyle w:val="Hyperkobling"/>
              </w:rPr>
              <w:t>4.</w:t>
            </w:r>
            <w:r w:rsidR="005C0199">
              <w:rPr>
                <w:b w:val="0"/>
                <w:caps w:val="0"/>
                <w:color w:val="auto"/>
                <w:kern w:val="2"/>
                <w:sz w:val="24"/>
                <w:szCs w:val="24"/>
                <w:lang w:eastAsia="en-GB"/>
                <w14:ligatures w14:val="standardContextual"/>
              </w:rPr>
              <w:tab/>
            </w:r>
            <w:r w:rsidR="005C0199" w:rsidRPr="002957FF">
              <w:rPr>
                <w:rStyle w:val="Hyperkobling"/>
              </w:rPr>
              <w:t>Internal VTS Procedures</w:t>
            </w:r>
            <w:r w:rsidR="005C0199">
              <w:rPr>
                <w:webHidden/>
              </w:rPr>
              <w:tab/>
            </w:r>
            <w:r w:rsidR="005C0199">
              <w:rPr>
                <w:webHidden/>
              </w:rPr>
              <w:fldChar w:fldCharType="begin"/>
            </w:r>
            <w:r w:rsidR="005C0199">
              <w:rPr>
                <w:webHidden/>
              </w:rPr>
              <w:instrText xml:space="preserve"> PAGEREF _Toc166755346 \h </w:instrText>
            </w:r>
            <w:r w:rsidR="005C0199">
              <w:rPr>
                <w:webHidden/>
              </w:rPr>
            </w:r>
            <w:r w:rsidR="005C0199">
              <w:rPr>
                <w:webHidden/>
              </w:rPr>
              <w:fldChar w:fldCharType="separate"/>
            </w:r>
            <w:r w:rsidR="00EB4111">
              <w:rPr>
                <w:webHidden/>
              </w:rPr>
              <w:t>6</w:t>
            </w:r>
            <w:r w:rsidR="005C0199">
              <w:rPr>
                <w:webHidden/>
              </w:rPr>
              <w:fldChar w:fldCharType="end"/>
            </w:r>
          </w:hyperlink>
        </w:p>
        <w:p w14:paraId="22DC9796" w14:textId="3B33D631" w:rsidR="005C0199" w:rsidRDefault="009B5601">
          <w:pPr>
            <w:pStyle w:val="INNH2"/>
            <w:rPr>
              <w:color w:val="auto"/>
              <w:kern w:val="2"/>
              <w:sz w:val="24"/>
              <w:szCs w:val="24"/>
              <w:lang w:eastAsia="en-GB"/>
              <w14:ligatures w14:val="standardContextual"/>
            </w:rPr>
          </w:pPr>
          <w:hyperlink w:anchor="_Toc166755347" w:history="1">
            <w:r w:rsidR="005C0199" w:rsidRPr="002957FF">
              <w:rPr>
                <w:rStyle w:val="Hyperkobling"/>
                <w:rFonts w:eastAsia="Arial"/>
                <w:lang w:val="en-US"/>
              </w:rPr>
              <w:t>4.1.</w:t>
            </w:r>
            <w:r w:rsidR="005C0199">
              <w:rPr>
                <w:color w:val="auto"/>
                <w:kern w:val="2"/>
                <w:sz w:val="24"/>
                <w:szCs w:val="24"/>
                <w:lang w:eastAsia="en-GB"/>
                <w14:ligatures w14:val="standardContextual"/>
              </w:rPr>
              <w:tab/>
            </w:r>
            <w:r w:rsidR="005C0199" w:rsidRPr="002957FF">
              <w:rPr>
                <w:rStyle w:val="Hyperkobling"/>
                <w:rFonts w:eastAsia="Arial"/>
                <w:lang w:val="en-US"/>
              </w:rPr>
              <w:t>Routine Procedures</w:t>
            </w:r>
            <w:r w:rsidR="005C0199">
              <w:rPr>
                <w:webHidden/>
              </w:rPr>
              <w:tab/>
            </w:r>
            <w:r w:rsidR="005C0199">
              <w:rPr>
                <w:webHidden/>
              </w:rPr>
              <w:fldChar w:fldCharType="begin"/>
            </w:r>
            <w:r w:rsidR="005C0199">
              <w:rPr>
                <w:webHidden/>
              </w:rPr>
              <w:instrText xml:space="preserve"> PAGEREF _Toc166755347 \h </w:instrText>
            </w:r>
            <w:r w:rsidR="005C0199">
              <w:rPr>
                <w:webHidden/>
              </w:rPr>
            </w:r>
            <w:r w:rsidR="005C0199">
              <w:rPr>
                <w:webHidden/>
              </w:rPr>
              <w:fldChar w:fldCharType="separate"/>
            </w:r>
            <w:r w:rsidR="00EB4111">
              <w:rPr>
                <w:webHidden/>
              </w:rPr>
              <w:t>6</w:t>
            </w:r>
            <w:r w:rsidR="005C0199">
              <w:rPr>
                <w:webHidden/>
              </w:rPr>
              <w:fldChar w:fldCharType="end"/>
            </w:r>
          </w:hyperlink>
        </w:p>
        <w:p w14:paraId="03B01DCD" w14:textId="5BA0362E" w:rsidR="005C0199" w:rsidRDefault="009B5601">
          <w:pPr>
            <w:pStyle w:val="INNH3"/>
            <w:tabs>
              <w:tab w:val="left" w:pos="1134"/>
            </w:tabs>
            <w:rPr>
              <w:noProof/>
              <w:color w:val="auto"/>
              <w:kern w:val="2"/>
              <w:sz w:val="24"/>
              <w:szCs w:val="24"/>
              <w:lang w:eastAsia="en-GB"/>
              <w14:ligatures w14:val="standardContextual"/>
            </w:rPr>
          </w:pPr>
          <w:hyperlink w:anchor="_Toc166755348" w:history="1">
            <w:r w:rsidR="005C0199" w:rsidRPr="002957FF">
              <w:rPr>
                <w:rStyle w:val="Hyperkobling"/>
                <w:noProof/>
                <w:lang w:val="en-US"/>
              </w:rPr>
              <w:t>4.1.1.</w:t>
            </w:r>
            <w:r w:rsidR="005C0199">
              <w:rPr>
                <w:noProof/>
                <w:color w:val="auto"/>
                <w:kern w:val="2"/>
                <w:sz w:val="24"/>
                <w:szCs w:val="24"/>
                <w:lang w:eastAsia="en-GB"/>
                <w14:ligatures w14:val="standardContextual"/>
              </w:rPr>
              <w:tab/>
            </w:r>
            <w:r w:rsidR="005C0199" w:rsidRPr="002957FF">
              <w:rPr>
                <w:rStyle w:val="Hyperkobling"/>
                <w:noProof/>
                <w:lang w:val="en-US"/>
              </w:rPr>
              <w:t>Document Control</w:t>
            </w:r>
            <w:r w:rsidR="005C0199">
              <w:rPr>
                <w:noProof/>
                <w:webHidden/>
              </w:rPr>
              <w:tab/>
            </w:r>
            <w:r w:rsidR="005C0199">
              <w:rPr>
                <w:noProof/>
                <w:webHidden/>
              </w:rPr>
              <w:fldChar w:fldCharType="begin"/>
            </w:r>
            <w:r w:rsidR="005C0199">
              <w:rPr>
                <w:noProof/>
                <w:webHidden/>
              </w:rPr>
              <w:instrText xml:space="preserve"> PAGEREF _Toc166755348 \h </w:instrText>
            </w:r>
            <w:r w:rsidR="005C0199">
              <w:rPr>
                <w:noProof/>
                <w:webHidden/>
              </w:rPr>
            </w:r>
            <w:r w:rsidR="005C0199">
              <w:rPr>
                <w:noProof/>
                <w:webHidden/>
              </w:rPr>
              <w:fldChar w:fldCharType="separate"/>
            </w:r>
            <w:r w:rsidR="00EB4111">
              <w:rPr>
                <w:noProof/>
                <w:webHidden/>
              </w:rPr>
              <w:t>6</w:t>
            </w:r>
            <w:r w:rsidR="005C0199">
              <w:rPr>
                <w:noProof/>
                <w:webHidden/>
              </w:rPr>
              <w:fldChar w:fldCharType="end"/>
            </w:r>
          </w:hyperlink>
        </w:p>
        <w:p w14:paraId="1673FFD1" w14:textId="63B70D0C" w:rsidR="005C0199" w:rsidRDefault="009B5601">
          <w:pPr>
            <w:pStyle w:val="INNH3"/>
            <w:tabs>
              <w:tab w:val="left" w:pos="1134"/>
            </w:tabs>
            <w:rPr>
              <w:noProof/>
              <w:color w:val="auto"/>
              <w:kern w:val="2"/>
              <w:sz w:val="24"/>
              <w:szCs w:val="24"/>
              <w:lang w:eastAsia="en-GB"/>
              <w14:ligatures w14:val="standardContextual"/>
            </w:rPr>
          </w:pPr>
          <w:hyperlink w:anchor="_Toc166755349" w:history="1">
            <w:r w:rsidR="005C0199" w:rsidRPr="002957FF">
              <w:rPr>
                <w:rStyle w:val="Hyperkobling"/>
                <w:noProof/>
                <w:lang w:val="en-US"/>
              </w:rPr>
              <w:t>4.1.2.</w:t>
            </w:r>
            <w:r w:rsidR="005C0199">
              <w:rPr>
                <w:noProof/>
                <w:color w:val="auto"/>
                <w:kern w:val="2"/>
                <w:sz w:val="24"/>
                <w:szCs w:val="24"/>
                <w:lang w:eastAsia="en-GB"/>
                <w14:ligatures w14:val="standardContextual"/>
              </w:rPr>
              <w:tab/>
            </w:r>
            <w:r w:rsidR="005C0199" w:rsidRPr="002957FF">
              <w:rPr>
                <w:rStyle w:val="Hyperkobling"/>
                <w:noProof/>
                <w:lang w:val="en-US"/>
              </w:rPr>
              <w:t>Gathering and Recording of Information</w:t>
            </w:r>
            <w:r w:rsidR="005C0199">
              <w:rPr>
                <w:noProof/>
                <w:webHidden/>
              </w:rPr>
              <w:tab/>
            </w:r>
            <w:r w:rsidR="005C0199">
              <w:rPr>
                <w:noProof/>
                <w:webHidden/>
              </w:rPr>
              <w:fldChar w:fldCharType="begin"/>
            </w:r>
            <w:r w:rsidR="005C0199">
              <w:rPr>
                <w:noProof/>
                <w:webHidden/>
              </w:rPr>
              <w:instrText xml:space="preserve"> PAGEREF _Toc166755349 \h </w:instrText>
            </w:r>
            <w:r w:rsidR="005C0199">
              <w:rPr>
                <w:noProof/>
                <w:webHidden/>
              </w:rPr>
            </w:r>
            <w:r w:rsidR="005C0199">
              <w:rPr>
                <w:noProof/>
                <w:webHidden/>
              </w:rPr>
              <w:fldChar w:fldCharType="separate"/>
            </w:r>
            <w:r w:rsidR="00EB4111">
              <w:rPr>
                <w:noProof/>
                <w:webHidden/>
              </w:rPr>
              <w:t>6</w:t>
            </w:r>
            <w:r w:rsidR="005C0199">
              <w:rPr>
                <w:noProof/>
                <w:webHidden/>
              </w:rPr>
              <w:fldChar w:fldCharType="end"/>
            </w:r>
          </w:hyperlink>
        </w:p>
        <w:p w14:paraId="7B29AD32" w14:textId="3F4E6E56" w:rsidR="005C0199" w:rsidRDefault="009B5601">
          <w:pPr>
            <w:pStyle w:val="INNH3"/>
            <w:tabs>
              <w:tab w:val="left" w:pos="1134"/>
            </w:tabs>
            <w:rPr>
              <w:noProof/>
              <w:color w:val="auto"/>
              <w:kern w:val="2"/>
              <w:sz w:val="24"/>
              <w:szCs w:val="24"/>
              <w:lang w:eastAsia="en-GB"/>
              <w14:ligatures w14:val="standardContextual"/>
            </w:rPr>
          </w:pPr>
          <w:hyperlink w:anchor="_Toc166755350" w:history="1">
            <w:r w:rsidR="005C0199" w:rsidRPr="002957FF">
              <w:rPr>
                <w:rStyle w:val="Hyperkobling"/>
                <w:rFonts w:eastAsia="Arial"/>
                <w:noProof/>
                <w:lang w:val="en-US"/>
              </w:rPr>
              <w:t>4.1.3.</w:t>
            </w:r>
            <w:r w:rsidR="005C0199">
              <w:rPr>
                <w:noProof/>
                <w:color w:val="auto"/>
                <w:kern w:val="2"/>
                <w:sz w:val="24"/>
                <w:szCs w:val="24"/>
                <w:lang w:eastAsia="en-GB"/>
                <w14:ligatures w14:val="standardContextual"/>
              </w:rPr>
              <w:tab/>
            </w:r>
            <w:r w:rsidR="005C0199" w:rsidRPr="002957FF">
              <w:rPr>
                <w:rStyle w:val="Hyperkobling"/>
                <w:rFonts w:eastAsia="Arial"/>
                <w:noProof/>
                <w:lang w:val="en-US"/>
              </w:rPr>
              <w:t>Equipment Operation, Maintenance, Calibration and Updating</w:t>
            </w:r>
            <w:r w:rsidR="005C0199">
              <w:rPr>
                <w:noProof/>
                <w:webHidden/>
              </w:rPr>
              <w:tab/>
            </w:r>
            <w:r w:rsidR="005C0199">
              <w:rPr>
                <w:noProof/>
                <w:webHidden/>
              </w:rPr>
              <w:fldChar w:fldCharType="begin"/>
            </w:r>
            <w:r w:rsidR="005C0199">
              <w:rPr>
                <w:noProof/>
                <w:webHidden/>
              </w:rPr>
              <w:instrText xml:space="preserve"> PAGEREF _Toc166755350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08E640D1" w14:textId="730E4C17" w:rsidR="005C0199" w:rsidRDefault="009B5601">
          <w:pPr>
            <w:pStyle w:val="INNH3"/>
            <w:tabs>
              <w:tab w:val="left" w:pos="1134"/>
            </w:tabs>
            <w:rPr>
              <w:noProof/>
              <w:color w:val="auto"/>
              <w:kern w:val="2"/>
              <w:sz w:val="24"/>
              <w:szCs w:val="24"/>
              <w:lang w:eastAsia="en-GB"/>
              <w14:ligatures w14:val="standardContextual"/>
            </w:rPr>
          </w:pPr>
          <w:hyperlink w:anchor="_Toc166755351" w:history="1">
            <w:r w:rsidR="005C0199" w:rsidRPr="002957FF">
              <w:rPr>
                <w:rStyle w:val="Hyperkobling"/>
                <w:noProof/>
                <w:lang w:val="en-US"/>
              </w:rPr>
              <w:t>4.1.4.</w:t>
            </w:r>
            <w:r w:rsidR="005C0199">
              <w:rPr>
                <w:noProof/>
                <w:color w:val="auto"/>
                <w:kern w:val="2"/>
                <w:sz w:val="24"/>
                <w:szCs w:val="24"/>
                <w:lang w:eastAsia="en-GB"/>
                <w14:ligatures w14:val="standardContextual"/>
              </w:rPr>
              <w:tab/>
            </w:r>
            <w:r w:rsidR="005C0199" w:rsidRPr="002957FF">
              <w:rPr>
                <w:rStyle w:val="Hyperkobling"/>
                <w:noProof/>
                <w:lang w:val="en-US"/>
              </w:rPr>
              <w:t>Public Relations</w:t>
            </w:r>
            <w:r w:rsidR="005C0199">
              <w:rPr>
                <w:noProof/>
                <w:webHidden/>
              </w:rPr>
              <w:tab/>
            </w:r>
            <w:r w:rsidR="005C0199">
              <w:rPr>
                <w:noProof/>
                <w:webHidden/>
              </w:rPr>
              <w:fldChar w:fldCharType="begin"/>
            </w:r>
            <w:r w:rsidR="005C0199">
              <w:rPr>
                <w:noProof/>
                <w:webHidden/>
              </w:rPr>
              <w:instrText xml:space="preserve"> PAGEREF _Toc166755351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045149E7" w14:textId="77B6C8A1" w:rsidR="005C0199" w:rsidRDefault="009B5601">
          <w:pPr>
            <w:pStyle w:val="INNH3"/>
            <w:tabs>
              <w:tab w:val="left" w:pos="1134"/>
            </w:tabs>
            <w:rPr>
              <w:noProof/>
              <w:color w:val="auto"/>
              <w:kern w:val="2"/>
              <w:sz w:val="24"/>
              <w:szCs w:val="24"/>
              <w:lang w:eastAsia="en-GB"/>
              <w14:ligatures w14:val="standardContextual"/>
            </w:rPr>
          </w:pPr>
          <w:hyperlink w:anchor="_Toc166755352" w:history="1">
            <w:r w:rsidR="005C0199" w:rsidRPr="002957FF">
              <w:rPr>
                <w:rStyle w:val="Hyperkobling"/>
                <w:noProof/>
                <w:lang w:val="en-US"/>
              </w:rPr>
              <w:t>4.1.5.</w:t>
            </w:r>
            <w:r w:rsidR="005C0199">
              <w:rPr>
                <w:noProof/>
                <w:color w:val="auto"/>
                <w:kern w:val="2"/>
                <w:sz w:val="24"/>
                <w:szCs w:val="24"/>
                <w:lang w:eastAsia="en-GB"/>
                <w14:ligatures w14:val="standardContextual"/>
              </w:rPr>
              <w:tab/>
            </w:r>
            <w:r w:rsidR="005C0199" w:rsidRPr="002957FF">
              <w:rPr>
                <w:rStyle w:val="Hyperkobling"/>
                <w:noProof/>
                <w:lang w:val="en-US"/>
              </w:rPr>
              <w:t>Security</w:t>
            </w:r>
            <w:r w:rsidR="005C0199">
              <w:rPr>
                <w:noProof/>
                <w:webHidden/>
              </w:rPr>
              <w:tab/>
            </w:r>
            <w:r w:rsidR="005C0199">
              <w:rPr>
                <w:noProof/>
                <w:webHidden/>
              </w:rPr>
              <w:fldChar w:fldCharType="begin"/>
            </w:r>
            <w:r w:rsidR="005C0199">
              <w:rPr>
                <w:noProof/>
                <w:webHidden/>
              </w:rPr>
              <w:instrText xml:space="preserve"> PAGEREF _Toc166755352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3D8CCA55" w14:textId="214A2EBD" w:rsidR="005C0199" w:rsidRDefault="009B5601">
          <w:pPr>
            <w:pStyle w:val="INNH3"/>
            <w:tabs>
              <w:tab w:val="left" w:pos="1134"/>
            </w:tabs>
            <w:rPr>
              <w:noProof/>
              <w:color w:val="auto"/>
              <w:kern w:val="2"/>
              <w:sz w:val="24"/>
              <w:szCs w:val="24"/>
              <w:lang w:eastAsia="en-GB"/>
              <w14:ligatures w14:val="standardContextual"/>
            </w:rPr>
          </w:pPr>
          <w:hyperlink w:anchor="_Toc166755353" w:history="1">
            <w:r w:rsidR="005C0199" w:rsidRPr="002957FF">
              <w:rPr>
                <w:rStyle w:val="Hyperkobling"/>
                <w:noProof/>
                <w:lang w:val="en-US"/>
              </w:rPr>
              <w:t>4.1.6.</w:t>
            </w:r>
            <w:r w:rsidR="005C0199">
              <w:rPr>
                <w:noProof/>
                <w:color w:val="auto"/>
                <w:kern w:val="2"/>
                <w:sz w:val="24"/>
                <w:szCs w:val="24"/>
                <w:lang w:eastAsia="en-GB"/>
                <w14:ligatures w14:val="standardContextual"/>
              </w:rPr>
              <w:tab/>
            </w:r>
            <w:r w:rsidR="005C0199" w:rsidRPr="002957FF">
              <w:rPr>
                <w:rStyle w:val="Hyperkobling"/>
                <w:noProof/>
                <w:lang w:val="en-US"/>
              </w:rPr>
              <w:t>Training</w:t>
            </w:r>
            <w:r w:rsidR="005C0199">
              <w:rPr>
                <w:noProof/>
                <w:webHidden/>
              </w:rPr>
              <w:tab/>
            </w:r>
            <w:r w:rsidR="005C0199">
              <w:rPr>
                <w:noProof/>
                <w:webHidden/>
              </w:rPr>
              <w:fldChar w:fldCharType="begin"/>
            </w:r>
            <w:r w:rsidR="005C0199">
              <w:rPr>
                <w:noProof/>
                <w:webHidden/>
              </w:rPr>
              <w:instrText xml:space="preserve"> PAGEREF _Toc166755353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5D3AE72F" w14:textId="4BE2DBED" w:rsidR="005C0199" w:rsidRDefault="009B5601">
          <w:pPr>
            <w:pStyle w:val="INNH3"/>
            <w:tabs>
              <w:tab w:val="left" w:pos="1134"/>
            </w:tabs>
            <w:rPr>
              <w:noProof/>
              <w:color w:val="auto"/>
              <w:kern w:val="2"/>
              <w:sz w:val="24"/>
              <w:szCs w:val="24"/>
              <w:lang w:eastAsia="en-GB"/>
              <w14:ligatures w14:val="standardContextual"/>
            </w:rPr>
          </w:pPr>
          <w:hyperlink w:anchor="_Toc166755354" w:history="1">
            <w:r w:rsidR="005C0199" w:rsidRPr="002957FF">
              <w:rPr>
                <w:rStyle w:val="Hyperkobling"/>
                <w:noProof/>
                <w:lang w:val="en-US"/>
              </w:rPr>
              <w:t>4.1.7.</w:t>
            </w:r>
            <w:r w:rsidR="005C0199">
              <w:rPr>
                <w:noProof/>
                <w:color w:val="auto"/>
                <w:kern w:val="2"/>
                <w:sz w:val="24"/>
                <w:szCs w:val="24"/>
                <w:lang w:eastAsia="en-GB"/>
                <w14:ligatures w14:val="standardContextual"/>
              </w:rPr>
              <w:tab/>
            </w:r>
            <w:r w:rsidR="005C0199" w:rsidRPr="002957FF">
              <w:rPr>
                <w:rStyle w:val="Hyperkobling"/>
                <w:noProof/>
                <w:lang w:val="en-US"/>
              </w:rPr>
              <w:t>Watch Handover</w:t>
            </w:r>
            <w:r w:rsidR="005C0199">
              <w:rPr>
                <w:noProof/>
                <w:webHidden/>
              </w:rPr>
              <w:tab/>
            </w:r>
            <w:r w:rsidR="005C0199">
              <w:rPr>
                <w:noProof/>
                <w:webHidden/>
              </w:rPr>
              <w:fldChar w:fldCharType="begin"/>
            </w:r>
            <w:r w:rsidR="005C0199">
              <w:rPr>
                <w:noProof/>
                <w:webHidden/>
              </w:rPr>
              <w:instrText xml:space="preserve"> PAGEREF _Toc166755354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37C3DAC7" w14:textId="1F82E32E" w:rsidR="005C0199" w:rsidRDefault="009B5601">
          <w:pPr>
            <w:pStyle w:val="INNH3"/>
            <w:tabs>
              <w:tab w:val="left" w:pos="1134"/>
            </w:tabs>
            <w:rPr>
              <w:noProof/>
              <w:color w:val="auto"/>
              <w:kern w:val="2"/>
              <w:sz w:val="24"/>
              <w:szCs w:val="24"/>
              <w:lang w:eastAsia="en-GB"/>
              <w14:ligatures w14:val="standardContextual"/>
            </w:rPr>
          </w:pPr>
          <w:hyperlink w:anchor="_Toc166755355" w:history="1">
            <w:r w:rsidR="005C0199" w:rsidRPr="002957FF">
              <w:rPr>
                <w:rStyle w:val="Hyperkobling"/>
                <w:noProof/>
                <w:lang w:val="en-US"/>
              </w:rPr>
              <w:t>4.1.8.</w:t>
            </w:r>
            <w:r w:rsidR="005C0199">
              <w:rPr>
                <w:noProof/>
                <w:color w:val="auto"/>
                <w:kern w:val="2"/>
                <w:sz w:val="24"/>
                <w:szCs w:val="24"/>
                <w:lang w:eastAsia="en-GB"/>
                <w14:ligatures w14:val="standardContextual"/>
              </w:rPr>
              <w:tab/>
            </w:r>
            <w:r w:rsidR="005C0199" w:rsidRPr="002957FF">
              <w:rPr>
                <w:rStyle w:val="Hyperkobling"/>
                <w:noProof/>
                <w:lang w:val="en-US"/>
              </w:rPr>
              <w:t>Vessel Handover</w:t>
            </w:r>
            <w:r w:rsidR="005C0199">
              <w:rPr>
                <w:noProof/>
                <w:webHidden/>
              </w:rPr>
              <w:tab/>
            </w:r>
            <w:r w:rsidR="005C0199">
              <w:rPr>
                <w:noProof/>
                <w:webHidden/>
              </w:rPr>
              <w:fldChar w:fldCharType="begin"/>
            </w:r>
            <w:r w:rsidR="005C0199">
              <w:rPr>
                <w:noProof/>
                <w:webHidden/>
              </w:rPr>
              <w:instrText xml:space="preserve"> PAGEREF _Toc166755355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6FACE2ED" w14:textId="19846EED" w:rsidR="005C0199" w:rsidRDefault="009B5601">
          <w:pPr>
            <w:pStyle w:val="INNH3"/>
            <w:tabs>
              <w:tab w:val="left" w:pos="1134"/>
            </w:tabs>
            <w:rPr>
              <w:noProof/>
              <w:color w:val="auto"/>
              <w:kern w:val="2"/>
              <w:sz w:val="24"/>
              <w:szCs w:val="24"/>
              <w:lang w:eastAsia="en-GB"/>
              <w14:ligatures w14:val="standardContextual"/>
            </w:rPr>
          </w:pPr>
          <w:hyperlink w:anchor="_Toc166755356" w:history="1">
            <w:r w:rsidR="005C0199" w:rsidRPr="002957FF">
              <w:rPr>
                <w:rStyle w:val="Hyperkobling"/>
                <w:noProof/>
                <w:lang w:val="en-US"/>
              </w:rPr>
              <w:t>4.1.9.</w:t>
            </w:r>
            <w:r w:rsidR="005C0199">
              <w:rPr>
                <w:noProof/>
                <w:color w:val="auto"/>
                <w:kern w:val="2"/>
                <w:sz w:val="24"/>
                <w:szCs w:val="24"/>
                <w:lang w:eastAsia="en-GB"/>
                <w14:ligatures w14:val="standardContextual"/>
              </w:rPr>
              <w:tab/>
            </w:r>
            <w:r w:rsidR="005C0199" w:rsidRPr="002957FF">
              <w:rPr>
                <w:rStyle w:val="Hyperkobling"/>
                <w:noProof/>
                <w:lang w:val="en-US"/>
              </w:rPr>
              <w:t>Maintenance of Nautical Publications and charts</w:t>
            </w:r>
            <w:r w:rsidR="005C0199">
              <w:rPr>
                <w:noProof/>
                <w:webHidden/>
              </w:rPr>
              <w:tab/>
            </w:r>
            <w:r w:rsidR="005C0199">
              <w:rPr>
                <w:noProof/>
                <w:webHidden/>
              </w:rPr>
              <w:fldChar w:fldCharType="begin"/>
            </w:r>
            <w:r w:rsidR="005C0199">
              <w:rPr>
                <w:noProof/>
                <w:webHidden/>
              </w:rPr>
              <w:instrText xml:space="preserve"> PAGEREF _Toc166755356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568A87BF" w14:textId="068AD4DA" w:rsidR="005C0199" w:rsidRDefault="009B5601">
          <w:pPr>
            <w:pStyle w:val="INNH3"/>
            <w:tabs>
              <w:tab w:val="left" w:pos="1418"/>
            </w:tabs>
            <w:rPr>
              <w:noProof/>
              <w:color w:val="auto"/>
              <w:kern w:val="2"/>
              <w:sz w:val="24"/>
              <w:szCs w:val="24"/>
              <w:lang w:eastAsia="en-GB"/>
              <w14:ligatures w14:val="standardContextual"/>
            </w:rPr>
          </w:pPr>
          <w:hyperlink w:anchor="_Toc166755357" w:history="1">
            <w:r w:rsidR="005C0199" w:rsidRPr="002957FF">
              <w:rPr>
                <w:rStyle w:val="Hyperkobling"/>
                <w:noProof/>
                <w:lang w:val="en-US"/>
              </w:rPr>
              <w:t>4.1.10.</w:t>
            </w:r>
            <w:r w:rsidR="005C0199">
              <w:rPr>
                <w:noProof/>
                <w:color w:val="auto"/>
                <w:kern w:val="2"/>
                <w:sz w:val="24"/>
                <w:szCs w:val="24"/>
                <w:lang w:eastAsia="en-GB"/>
                <w14:ligatures w14:val="standardContextual"/>
              </w:rPr>
              <w:tab/>
            </w:r>
            <w:r w:rsidR="005C0199" w:rsidRPr="002957FF">
              <w:rPr>
                <w:rStyle w:val="Hyperkobling"/>
                <w:noProof/>
                <w:lang w:val="en-US"/>
              </w:rPr>
              <w:t>Casualty, Incidents and near-miss Recording</w:t>
            </w:r>
            <w:r w:rsidR="005C0199">
              <w:rPr>
                <w:noProof/>
                <w:webHidden/>
              </w:rPr>
              <w:tab/>
            </w:r>
            <w:r w:rsidR="005C0199">
              <w:rPr>
                <w:noProof/>
                <w:webHidden/>
              </w:rPr>
              <w:fldChar w:fldCharType="begin"/>
            </w:r>
            <w:r w:rsidR="005C0199">
              <w:rPr>
                <w:noProof/>
                <w:webHidden/>
              </w:rPr>
              <w:instrText xml:space="preserve"> PAGEREF _Toc166755357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1B8688B9" w14:textId="0270C54D" w:rsidR="005C0199" w:rsidRDefault="009B5601">
          <w:pPr>
            <w:pStyle w:val="INNH3"/>
            <w:tabs>
              <w:tab w:val="left" w:pos="1418"/>
            </w:tabs>
            <w:rPr>
              <w:noProof/>
              <w:color w:val="auto"/>
              <w:kern w:val="2"/>
              <w:sz w:val="24"/>
              <w:szCs w:val="24"/>
              <w:lang w:eastAsia="en-GB"/>
              <w14:ligatures w14:val="standardContextual"/>
            </w:rPr>
          </w:pPr>
          <w:hyperlink w:anchor="_Toc166755358" w:history="1">
            <w:r w:rsidR="005C0199" w:rsidRPr="002957FF">
              <w:rPr>
                <w:rStyle w:val="Hyperkobling"/>
                <w:noProof/>
                <w:lang w:val="en-US"/>
              </w:rPr>
              <w:t>4.1.11.</w:t>
            </w:r>
            <w:r w:rsidR="005C0199">
              <w:rPr>
                <w:noProof/>
                <w:color w:val="auto"/>
                <w:kern w:val="2"/>
                <w:sz w:val="24"/>
                <w:szCs w:val="24"/>
                <w:lang w:eastAsia="en-GB"/>
                <w14:ligatures w14:val="standardContextual"/>
              </w:rPr>
              <w:tab/>
            </w:r>
            <w:r w:rsidR="005C0199" w:rsidRPr="002957FF">
              <w:rPr>
                <w:rStyle w:val="Hyperkobling"/>
                <w:noProof/>
                <w:lang w:val="en-US"/>
              </w:rPr>
              <w:t>Administrative/ Management</w:t>
            </w:r>
            <w:r w:rsidR="005C0199">
              <w:rPr>
                <w:noProof/>
                <w:webHidden/>
              </w:rPr>
              <w:tab/>
            </w:r>
            <w:r w:rsidR="005C0199">
              <w:rPr>
                <w:noProof/>
                <w:webHidden/>
              </w:rPr>
              <w:fldChar w:fldCharType="begin"/>
            </w:r>
            <w:r w:rsidR="005C0199">
              <w:rPr>
                <w:noProof/>
                <w:webHidden/>
              </w:rPr>
              <w:instrText xml:space="preserve"> PAGEREF _Toc166755358 \h </w:instrText>
            </w:r>
            <w:r w:rsidR="005C0199">
              <w:rPr>
                <w:noProof/>
                <w:webHidden/>
              </w:rPr>
            </w:r>
            <w:r w:rsidR="005C0199">
              <w:rPr>
                <w:noProof/>
                <w:webHidden/>
              </w:rPr>
              <w:fldChar w:fldCharType="separate"/>
            </w:r>
            <w:r w:rsidR="00EB4111">
              <w:rPr>
                <w:noProof/>
                <w:webHidden/>
              </w:rPr>
              <w:t>9</w:t>
            </w:r>
            <w:r w:rsidR="005C0199">
              <w:rPr>
                <w:noProof/>
                <w:webHidden/>
              </w:rPr>
              <w:fldChar w:fldCharType="end"/>
            </w:r>
          </w:hyperlink>
        </w:p>
        <w:p w14:paraId="1337EEFC" w14:textId="324F2AF4" w:rsidR="005C0199" w:rsidRDefault="009B5601">
          <w:pPr>
            <w:pStyle w:val="INNH2"/>
            <w:rPr>
              <w:color w:val="auto"/>
              <w:kern w:val="2"/>
              <w:sz w:val="24"/>
              <w:szCs w:val="24"/>
              <w:lang w:eastAsia="en-GB"/>
              <w14:ligatures w14:val="standardContextual"/>
            </w:rPr>
          </w:pPr>
          <w:hyperlink w:anchor="_Toc166755359" w:history="1">
            <w:r w:rsidR="005C0199" w:rsidRPr="002957FF">
              <w:rPr>
                <w:rStyle w:val="Hyperkobling"/>
                <w:lang w:val="en-US"/>
              </w:rPr>
              <w:t>4.2.</w:t>
            </w:r>
            <w:r w:rsidR="005C0199">
              <w:rPr>
                <w:color w:val="auto"/>
                <w:kern w:val="2"/>
                <w:sz w:val="24"/>
                <w:szCs w:val="24"/>
                <w:lang w:eastAsia="en-GB"/>
                <w14:ligatures w14:val="standardContextual"/>
              </w:rPr>
              <w:tab/>
            </w:r>
            <w:r w:rsidR="005C0199" w:rsidRPr="002957FF">
              <w:rPr>
                <w:rStyle w:val="Hyperkobling"/>
                <w:lang w:val="en-US"/>
              </w:rPr>
              <w:t>Emergency Procedures</w:t>
            </w:r>
            <w:r w:rsidR="005C0199">
              <w:rPr>
                <w:webHidden/>
              </w:rPr>
              <w:tab/>
            </w:r>
            <w:r w:rsidR="005C0199">
              <w:rPr>
                <w:webHidden/>
              </w:rPr>
              <w:fldChar w:fldCharType="begin"/>
            </w:r>
            <w:r w:rsidR="005C0199">
              <w:rPr>
                <w:webHidden/>
              </w:rPr>
              <w:instrText xml:space="preserve"> PAGEREF _Toc166755359 \h </w:instrText>
            </w:r>
            <w:r w:rsidR="005C0199">
              <w:rPr>
                <w:webHidden/>
              </w:rPr>
            </w:r>
            <w:r w:rsidR="005C0199">
              <w:rPr>
                <w:webHidden/>
              </w:rPr>
              <w:fldChar w:fldCharType="separate"/>
            </w:r>
            <w:r w:rsidR="00EB4111">
              <w:rPr>
                <w:webHidden/>
              </w:rPr>
              <w:t>9</w:t>
            </w:r>
            <w:r w:rsidR="005C0199">
              <w:rPr>
                <w:webHidden/>
              </w:rPr>
              <w:fldChar w:fldCharType="end"/>
            </w:r>
          </w:hyperlink>
        </w:p>
        <w:p w14:paraId="63D801DA" w14:textId="18ED6863" w:rsidR="005C0199" w:rsidRDefault="009B5601">
          <w:pPr>
            <w:pStyle w:val="INNH1"/>
            <w:rPr>
              <w:b w:val="0"/>
              <w:caps w:val="0"/>
              <w:color w:val="auto"/>
              <w:kern w:val="2"/>
              <w:sz w:val="24"/>
              <w:szCs w:val="24"/>
              <w:lang w:eastAsia="en-GB"/>
              <w14:ligatures w14:val="standardContextual"/>
            </w:rPr>
          </w:pPr>
          <w:hyperlink w:anchor="_Toc166755360" w:history="1">
            <w:r w:rsidR="005C0199" w:rsidRPr="002957FF">
              <w:rPr>
                <w:rStyle w:val="Hyperkobling"/>
              </w:rPr>
              <w:t>5.</w:t>
            </w:r>
            <w:r w:rsidR="005C0199">
              <w:rPr>
                <w:b w:val="0"/>
                <w:caps w:val="0"/>
                <w:color w:val="auto"/>
                <w:kern w:val="2"/>
                <w:sz w:val="24"/>
                <w:szCs w:val="24"/>
                <w:lang w:eastAsia="en-GB"/>
                <w14:ligatures w14:val="standardContextual"/>
              </w:rPr>
              <w:tab/>
            </w:r>
            <w:r w:rsidR="005C0199" w:rsidRPr="002957FF">
              <w:rPr>
                <w:rStyle w:val="Hyperkobling"/>
              </w:rPr>
              <w:t>External VTS Procedures</w:t>
            </w:r>
            <w:r w:rsidR="005C0199">
              <w:rPr>
                <w:webHidden/>
              </w:rPr>
              <w:tab/>
            </w:r>
            <w:r w:rsidR="005C0199">
              <w:rPr>
                <w:webHidden/>
              </w:rPr>
              <w:fldChar w:fldCharType="begin"/>
            </w:r>
            <w:r w:rsidR="005C0199">
              <w:rPr>
                <w:webHidden/>
              </w:rPr>
              <w:instrText xml:space="preserve"> PAGEREF _Toc166755360 \h </w:instrText>
            </w:r>
            <w:r w:rsidR="005C0199">
              <w:rPr>
                <w:webHidden/>
              </w:rPr>
            </w:r>
            <w:r w:rsidR="005C0199">
              <w:rPr>
                <w:webHidden/>
              </w:rPr>
              <w:fldChar w:fldCharType="separate"/>
            </w:r>
            <w:r w:rsidR="00EB4111">
              <w:rPr>
                <w:webHidden/>
              </w:rPr>
              <w:t>10</w:t>
            </w:r>
            <w:r w:rsidR="005C0199">
              <w:rPr>
                <w:webHidden/>
              </w:rPr>
              <w:fldChar w:fldCharType="end"/>
            </w:r>
          </w:hyperlink>
        </w:p>
        <w:p w14:paraId="70CBECE5" w14:textId="7A838F24" w:rsidR="005C0199" w:rsidRDefault="009B5601">
          <w:pPr>
            <w:pStyle w:val="INNH2"/>
            <w:rPr>
              <w:color w:val="auto"/>
              <w:kern w:val="2"/>
              <w:sz w:val="24"/>
              <w:szCs w:val="24"/>
              <w:lang w:eastAsia="en-GB"/>
              <w14:ligatures w14:val="standardContextual"/>
            </w:rPr>
          </w:pPr>
          <w:hyperlink w:anchor="_Toc166755361" w:history="1">
            <w:r w:rsidR="005C0199" w:rsidRPr="002957FF">
              <w:rPr>
                <w:rStyle w:val="Hyperkobling"/>
                <w:rFonts w:eastAsia="Arial"/>
                <w:lang w:val="en-US"/>
              </w:rPr>
              <w:t>5.1.</w:t>
            </w:r>
            <w:r w:rsidR="005C0199">
              <w:rPr>
                <w:color w:val="auto"/>
                <w:kern w:val="2"/>
                <w:sz w:val="24"/>
                <w:szCs w:val="24"/>
                <w:lang w:eastAsia="en-GB"/>
                <w14:ligatures w14:val="standardContextual"/>
              </w:rPr>
              <w:tab/>
            </w:r>
            <w:r w:rsidR="005C0199" w:rsidRPr="002957FF">
              <w:rPr>
                <w:rStyle w:val="Hyperkobling"/>
                <w:rFonts w:eastAsia="Arial"/>
                <w:lang w:val="en-US"/>
              </w:rPr>
              <w:t>Routine Procedures</w:t>
            </w:r>
            <w:r w:rsidR="005C0199">
              <w:rPr>
                <w:webHidden/>
              </w:rPr>
              <w:tab/>
            </w:r>
            <w:r w:rsidR="005C0199">
              <w:rPr>
                <w:webHidden/>
              </w:rPr>
              <w:fldChar w:fldCharType="begin"/>
            </w:r>
            <w:r w:rsidR="005C0199">
              <w:rPr>
                <w:webHidden/>
              </w:rPr>
              <w:instrText xml:space="preserve"> PAGEREF _Toc166755361 \h </w:instrText>
            </w:r>
            <w:r w:rsidR="005C0199">
              <w:rPr>
                <w:webHidden/>
              </w:rPr>
            </w:r>
            <w:r w:rsidR="005C0199">
              <w:rPr>
                <w:webHidden/>
              </w:rPr>
              <w:fldChar w:fldCharType="separate"/>
            </w:r>
            <w:r w:rsidR="00EB4111">
              <w:rPr>
                <w:webHidden/>
              </w:rPr>
              <w:t>10</w:t>
            </w:r>
            <w:r w:rsidR="005C0199">
              <w:rPr>
                <w:webHidden/>
              </w:rPr>
              <w:fldChar w:fldCharType="end"/>
            </w:r>
          </w:hyperlink>
        </w:p>
        <w:p w14:paraId="5A4C1230" w14:textId="2F9CA8BA" w:rsidR="005C0199" w:rsidRDefault="009B5601">
          <w:pPr>
            <w:pStyle w:val="INNH3"/>
            <w:tabs>
              <w:tab w:val="left" w:pos="1134"/>
            </w:tabs>
            <w:rPr>
              <w:noProof/>
              <w:color w:val="auto"/>
              <w:kern w:val="2"/>
              <w:sz w:val="24"/>
              <w:szCs w:val="24"/>
              <w:lang w:eastAsia="en-GB"/>
              <w14:ligatures w14:val="standardContextual"/>
            </w:rPr>
          </w:pPr>
          <w:hyperlink w:anchor="_Toc166755362" w:history="1">
            <w:r w:rsidR="005C0199" w:rsidRPr="002957FF">
              <w:rPr>
                <w:rStyle w:val="Hyperkobling"/>
                <w:noProof/>
                <w:lang w:val="en-US"/>
              </w:rPr>
              <w:t>5.1.1.</w:t>
            </w:r>
            <w:r w:rsidR="005C0199">
              <w:rPr>
                <w:noProof/>
                <w:color w:val="auto"/>
                <w:kern w:val="2"/>
                <w:sz w:val="24"/>
                <w:szCs w:val="24"/>
                <w:lang w:eastAsia="en-GB"/>
                <w14:ligatures w14:val="standardContextual"/>
              </w:rPr>
              <w:tab/>
            </w:r>
            <w:r w:rsidR="005C0199" w:rsidRPr="002957FF">
              <w:rPr>
                <w:rStyle w:val="Hyperkobling"/>
                <w:noProof/>
                <w:lang w:val="en-US"/>
              </w:rPr>
              <w:t>VTS Voice Communication</w:t>
            </w:r>
            <w:r w:rsidR="005C0199">
              <w:rPr>
                <w:noProof/>
                <w:webHidden/>
              </w:rPr>
              <w:tab/>
            </w:r>
            <w:r w:rsidR="005C0199">
              <w:rPr>
                <w:noProof/>
                <w:webHidden/>
              </w:rPr>
              <w:fldChar w:fldCharType="begin"/>
            </w:r>
            <w:r w:rsidR="005C0199">
              <w:rPr>
                <w:noProof/>
                <w:webHidden/>
              </w:rPr>
              <w:instrText xml:space="preserve"> PAGEREF _Toc166755362 \h </w:instrText>
            </w:r>
            <w:r w:rsidR="005C0199">
              <w:rPr>
                <w:noProof/>
                <w:webHidden/>
              </w:rPr>
            </w:r>
            <w:r w:rsidR="005C0199">
              <w:rPr>
                <w:noProof/>
                <w:webHidden/>
              </w:rPr>
              <w:fldChar w:fldCharType="separate"/>
            </w:r>
            <w:r w:rsidR="00EB4111">
              <w:rPr>
                <w:noProof/>
                <w:webHidden/>
              </w:rPr>
              <w:t>10</w:t>
            </w:r>
            <w:r w:rsidR="005C0199">
              <w:rPr>
                <w:noProof/>
                <w:webHidden/>
              </w:rPr>
              <w:fldChar w:fldCharType="end"/>
            </w:r>
          </w:hyperlink>
        </w:p>
        <w:p w14:paraId="3362A52A" w14:textId="666E4A6D" w:rsidR="005C0199" w:rsidRDefault="009B5601">
          <w:pPr>
            <w:pStyle w:val="INNH3"/>
            <w:tabs>
              <w:tab w:val="left" w:pos="1134"/>
            </w:tabs>
            <w:rPr>
              <w:noProof/>
              <w:color w:val="auto"/>
              <w:kern w:val="2"/>
              <w:sz w:val="24"/>
              <w:szCs w:val="24"/>
              <w:lang w:eastAsia="en-GB"/>
              <w14:ligatures w14:val="standardContextual"/>
            </w:rPr>
          </w:pPr>
          <w:hyperlink w:anchor="_Toc166755363" w:history="1">
            <w:r w:rsidR="005C0199" w:rsidRPr="002957FF">
              <w:rPr>
                <w:rStyle w:val="Hyperkobling"/>
                <w:noProof/>
                <w:lang w:val="en-US"/>
              </w:rPr>
              <w:t>5.1.2.</w:t>
            </w:r>
            <w:r w:rsidR="005C0199">
              <w:rPr>
                <w:noProof/>
                <w:color w:val="auto"/>
                <w:kern w:val="2"/>
                <w:sz w:val="24"/>
                <w:szCs w:val="24"/>
                <w:lang w:eastAsia="en-GB"/>
                <w14:ligatures w14:val="standardContextual"/>
              </w:rPr>
              <w:tab/>
            </w:r>
            <w:r w:rsidR="005C0199" w:rsidRPr="002957FF">
              <w:rPr>
                <w:rStyle w:val="Hyperkobling"/>
                <w:noProof/>
                <w:lang w:val="en-US"/>
              </w:rPr>
              <w:t>Pre-Arrival Information</w:t>
            </w:r>
            <w:r w:rsidR="005C0199">
              <w:rPr>
                <w:noProof/>
                <w:webHidden/>
              </w:rPr>
              <w:tab/>
            </w:r>
            <w:r w:rsidR="005C0199">
              <w:rPr>
                <w:noProof/>
                <w:webHidden/>
              </w:rPr>
              <w:fldChar w:fldCharType="begin"/>
            </w:r>
            <w:r w:rsidR="005C0199">
              <w:rPr>
                <w:noProof/>
                <w:webHidden/>
              </w:rPr>
              <w:instrText xml:space="preserve"> PAGEREF _Toc166755363 \h </w:instrText>
            </w:r>
            <w:r w:rsidR="005C0199">
              <w:rPr>
                <w:noProof/>
                <w:webHidden/>
              </w:rPr>
            </w:r>
            <w:r w:rsidR="005C0199">
              <w:rPr>
                <w:noProof/>
                <w:webHidden/>
              </w:rPr>
              <w:fldChar w:fldCharType="separate"/>
            </w:r>
            <w:r w:rsidR="00EB4111">
              <w:rPr>
                <w:noProof/>
                <w:webHidden/>
              </w:rPr>
              <w:t>11</w:t>
            </w:r>
            <w:r w:rsidR="005C0199">
              <w:rPr>
                <w:noProof/>
                <w:webHidden/>
              </w:rPr>
              <w:fldChar w:fldCharType="end"/>
            </w:r>
          </w:hyperlink>
        </w:p>
        <w:p w14:paraId="6A66FB0C" w14:textId="5CBFFB42" w:rsidR="005C0199" w:rsidRDefault="009B5601">
          <w:pPr>
            <w:pStyle w:val="INNH3"/>
            <w:tabs>
              <w:tab w:val="left" w:pos="1134"/>
            </w:tabs>
            <w:rPr>
              <w:noProof/>
              <w:color w:val="auto"/>
              <w:kern w:val="2"/>
              <w:sz w:val="24"/>
              <w:szCs w:val="24"/>
              <w:lang w:eastAsia="en-GB"/>
              <w14:ligatures w14:val="standardContextual"/>
            </w:rPr>
          </w:pPr>
          <w:hyperlink w:anchor="_Toc166755364" w:history="1">
            <w:r w:rsidR="005C0199" w:rsidRPr="002957FF">
              <w:rPr>
                <w:rStyle w:val="Hyperkobling"/>
                <w:noProof/>
                <w:lang w:val="en-US"/>
              </w:rPr>
              <w:t>5.1.3.</w:t>
            </w:r>
            <w:r w:rsidR="005C0199">
              <w:rPr>
                <w:noProof/>
                <w:color w:val="auto"/>
                <w:kern w:val="2"/>
                <w:sz w:val="24"/>
                <w:szCs w:val="24"/>
                <w:lang w:eastAsia="en-GB"/>
                <w14:ligatures w14:val="standardContextual"/>
              </w:rPr>
              <w:tab/>
            </w:r>
            <w:r w:rsidR="005C0199" w:rsidRPr="002957FF">
              <w:rPr>
                <w:rStyle w:val="Hyperkobling"/>
                <w:noProof/>
                <w:lang w:val="en-US"/>
              </w:rPr>
              <w:t>Vessels Entering VTS Area</w:t>
            </w:r>
            <w:r w:rsidR="005C0199">
              <w:rPr>
                <w:noProof/>
                <w:webHidden/>
              </w:rPr>
              <w:tab/>
            </w:r>
            <w:r w:rsidR="005C0199">
              <w:rPr>
                <w:noProof/>
                <w:webHidden/>
              </w:rPr>
              <w:fldChar w:fldCharType="begin"/>
            </w:r>
            <w:r w:rsidR="005C0199">
              <w:rPr>
                <w:noProof/>
                <w:webHidden/>
              </w:rPr>
              <w:instrText xml:space="preserve"> PAGEREF _Toc166755364 \h </w:instrText>
            </w:r>
            <w:r w:rsidR="005C0199">
              <w:rPr>
                <w:noProof/>
                <w:webHidden/>
              </w:rPr>
            </w:r>
            <w:r w:rsidR="005C0199">
              <w:rPr>
                <w:noProof/>
                <w:webHidden/>
              </w:rPr>
              <w:fldChar w:fldCharType="separate"/>
            </w:r>
            <w:r w:rsidR="00EB4111">
              <w:rPr>
                <w:noProof/>
                <w:webHidden/>
              </w:rPr>
              <w:t>11</w:t>
            </w:r>
            <w:r w:rsidR="005C0199">
              <w:rPr>
                <w:noProof/>
                <w:webHidden/>
              </w:rPr>
              <w:fldChar w:fldCharType="end"/>
            </w:r>
          </w:hyperlink>
        </w:p>
        <w:p w14:paraId="0BB9DD72" w14:textId="2895E7EF" w:rsidR="005C0199" w:rsidRDefault="009B5601">
          <w:pPr>
            <w:pStyle w:val="INNH3"/>
            <w:tabs>
              <w:tab w:val="left" w:pos="1134"/>
            </w:tabs>
            <w:rPr>
              <w:noProof/>
              <w:color w:val="auto"/>
              <w:kern w:val="2"/>
              <w:sz w:val="24"/>
              <w:szCs w:val="24"/>
              <w:lang w:eastAsia="en-GB"/>
              <w14:ligatures w14:val="standardContextual"/>
            </w:rPr>
          </w:pPr>
          <w:hyperlink w:anchor="_Toc166755365" w:history="1">
            <w:r w:rsidR="005C0199" w:rsidRPr="002957FF">
              <w:rPr>
                <w:rStyle w:val="Hyperkobling"/>
                <w:noProof/>
                <w:lang w:val="en-US"/>
              </w:rPr>
              <w:t>5.1.4.</w:t>
            </w:r>
            <w:r w:rsidR="005C0199">
              <w:rPr>
                <w:noProof/>
                <w:color w:val="auto"/>
                <w:kern w:val="2"/>
                <w:sz w:val="24"/>
                <w:szCs w:val="24"/>
                <w:lang w:eastAsia="en-GB"/>
                <w14:ligatures w14:val="standardContextual"/>
              </w:rPr>
              <w:tab/>
            </w:r>
            <w:r w:rsidR="005C0199" w:rsidRPr="002957FF">
              <w:rPr>
                <w:rStyle w:val="Hyperkobling"/>
                <w:noProof/>
                <w:lang w:val="en-US"/>
              </w:rPr>
              <w:t>Vessels movements Within VTS Area</w:t>
            </w:r>
            <w:r w:rsidR="005C0199">
              <w:rPr>
                <w:noProof/>
                <w:webHidden/>
              </w:rPr>
              <w:tab/>
            </w:r>
            <w:r w:rsidR="005C0199">
              <w:rPr>
                <w:noProof/>
                <w:webHidden/>
              </w:rPr>
              <w:fldChar w:fldCharType="begin"/>
            </w:r>
            <w:r w:rsidR="005C0199">
              <w:rPr>
                <w:noProof/>
                <w:webHidden/>
              </w:rPr>
              <w:instrText xml:space="preserve"> PAGEREF _Toc166755365 \h </w:instrText>
            </w:r>
            <w:r w:rsidR="005C0199">
              <w:rPr>
                <w:noProof/>
                <w:webHidden/>
              </w:rPr>
            </w:r>
            <w:r w:rsidR="005C0199">
              <w:rPr>
                <w:noProof/>
                <w:webHidden/>
              </w:rPr>
              <w:fldChar w:fldCharType="separate"/>
            </w:r>
            <w:r w:rsidR="00EB4111">
              <w:rPr>
                <w:noProof/>
                <w:webHidden/>
              </w:rPr>
              <w:t>11</w:t>
            </w:r>
            <w:r w:rsidR="005C0199">
              <w:rPr>
                <w:noProof/>
                <w:webHidden/>
              </w:rPr>
              <w:fldChar w:fldCharType="end"/>
            </w:r>
          </w:hyperlink>
        </w:p>
        <w:p w14:paraId="747108F8" w14:textId="137378CB" w:rsidR="005C0199" w:rsidRDefault="009B5601">
          <w:pPr>
            <w:pStyle w:val="INNH3"/>
            <w:tabs>
              <w:tab w:val="left" w:pos="1134"/>
            </w:tabs>
            <w:rPr>
              <w:noProof/>
              <w:color w:val="auto"/>
              <w:kern w:val="2"/>
              <w:sz w:val="24"/>
              <w:szCs w:val="24"/>
              <w:lang w:eastAsia="en-GB"/>
              <w14:ligatures w14:val="standardContextual"/>
            </w:rPr>
          </w:pPr>
          <w:hyperlink w:anchor="_Toc166755366" w:history="1">
            <w:r w:rsidR="005C0199" w:rsidRPr="002957FF">
              <w:rPr>
                <w:rStyle w:val="Hyperkobling"/>
                <w:noProof/>
                <w:lang w:val="en-US"/>
              </w:rPr>
              <w:t>5.1.5.</w:t>
            </w:r>
            <w:r w:rsidR="005C0199">
              <w:rPr>
                <w:noProof/>
                <w:color w:val="auto"/>
                <w:kern w:val="2"/>
                <w:sz w:val="24"/>
                <w:szCs w:val="24"/>
                <w:lang w:eastAsia="en-GB"/>
                <w14:ligatures w14:val="standardContextual"/>
              </w:rPr>
              <w:tab/>
            </w:r>
            <w:r w:rsidR="005C0199" w:rsidRPr="002957FF">
              <w:rPr>
                <w:rStyle w:val="Hyperkobling"/>
                <w:noProof/>
                <w:lang w:val="en-US"/>
              </w:rPr>
              <w:t>Monitoring and management of vessel traffic</w:t>
            </w:r>
            <w:r w:rsidR="005C0199">
              <w:rPr>
                <w:noProof/>
                <w:webHidden/>
              </w:rPr>
              <w:tab/>
            </w:r>
            <w:r w:rsidR="005C0199">
              <w:rPr>
                <w:noProof/>
                <w:webHidden/>
              </w:rPr>
              <w:fldChar w:fldCharType="begin"/>
            </w:r>
            <w:r w:rsidR="005C0199">
              <w:rPr>
                <w:noProof/>
                <w:webHidden/>
              </w:rPr>
              <w:instrText xml:space="preserve"> PAGEREF _Toc166755366 \h </w:instrText>
            </w:r>
            <w:r w:rsidR="005C0199">
              <w:rPr>
                <w:noProof/>
                <w:webHidden/>
              </w:rPr>
            </w:r>
            <w:r w:rsidR="005C0199">
              <w:rPr>
                <w:noProof/>
                <w:webHidden/>
              </w:rPr>
              <w:fldChar w:fldCharType="separate"/>
            </w:r>
            <w:r w:rsidR="00EB4111">
              <w:rPr>
                <w:noProof/>
                <w:webHidden/>
              </w:rPr>
              <w:t>12</w:t>
            </w:r>
            <w:r w:rsidR="005C0199">
              <w:rPr>
                <w:noProof/>
                <w:webHidden/>
              </w:rPr>
              <w:fldChar w:fldCharType="end"/>
            </w:r>
          </w:hyperlink>
        </w:p>
        <w:p w14:paraId="2F7218E4" w14:textId="6CA6825F" w:rsidR="005C0199" w:rsidRDefault="009B5601">
          <w:pPr>
            <w:pStyle w:val="INNH3"/>
            <w:tabs>
              <w:tab w:val="left" w:pos="1134"/>
            </w:tabs>
            <w:rPr>
              <w:noProof/>
              <w:color w:val="auto"/>
              <w:kern w:val="2"/>
              <w:sz w:val="24"/>
              <w:szCs w:val="24"/>
              <w:lang w:eastAsia="en-GB"/>
              <w14:ligatures w14:val="standardContextual"/>
            </w:rPr>
          </w:pPr>
          <w:hyperlink w:anchor="_Toc166755367" w:history="1">
            <w:r w:rsidR="005C0199" w:rsidRPr="002957FF">
              <w:rPr>
                <w:rStyle w:val="Hyperkobling"/>
                <w:noProof/>
                <w:lang w:val="en-US"/>
              </w:rPr>
              <w:t>5.1.6.</w:t>
            </w:r>
            <w:r w:rsidR="005C0199">
              <w:rPr>
                <w:noProof/>
                <w:color w:val="auto"/>
                <w:kern w:val="2"/>
                <w:sz w:val="24"/>
                <w:szCs w:val="24"/>
                <w:lang w:eastAsia="en-GB"/>
                <w14:ligatures w14:val="standardContextual"/>
              </w:rPr>
              <w:tab/>
            </w:r>
            <w:r w:rsidR="005C0199" w:rsidRPr="002957FF">
              <w:rPr>
                <w:rStyle w:val="Hyperkobling"/>
                <w:noProof/>
                <w:lang w:val="en-US"/>
              </w:rPr>
              <w:t>Permission to Proceed From or To an Alongside Berth or Anchorage</w:t>
            </w:r>
            <w:r w:rsidR="005C0199">
              <w:rPr>
                <w:noProof/>
                <w:webHidden/>
              </w:rPr>
              <w:tab/>
            </w:r>
            <w:r w:rsidR="005C0199">
              <w:rPr>
                <w:noProof/>
                <w:webHidden/>
              </w:rPr>
              <w:fldChar w:fldCharType="begin"/>
            </w:r>
            <w:r w:rsidR="005C0199">
              <w:rPr>
                <w:noProof/>
                <w:webHidden/>
              </w:rPr>
              <w:instrText xml:space="preserve"> PAGEREF _Toc166755367 \h </w:instrText>
            </w:r>
            <w:r w:rsidR="005C0199">
              <w:rPr>
                <w:noProof/>
                <w:webHidden/>
              </w:rPr>
            </w:r>
            <w:r w:rsidR="005C0199">
              <w:rPr>
                <w:noProof/>
                <w:webHidden/>
              </w:rPr>
              <w:fldChar w:fldCharType="separate"/>
            </w:r>
            <w:r w:rsidR="00EB4111">
              <w:rPr>
                <w:noProof/>
                <w:webHidden/>
              </w:rPr>
              <w:t>12</w:t>
            </w:r>
            <w:r w:rsidR="005C0199">
              <w:rPr>
                <w:noProof/>
                <w:webHidden/>
              </w:rPr>
              <w:fldChar w:fldCharType="end"/>
            </w:r>
          </w:hyperlink>
        </w:p>
        <w:p w14:paraId="4731B3FA" w14:textId="349AB67B" w:rsidR="005C0199" w:rsidRDefault="009B5601">
          <w:pPr>
            <w:pStyle w:val="INNH3"/>
            <w:tabs>
              <w:tab w:val="left" w:pos="1134"/>
            </w:tabs>
            <w:rPr>
              <w:noProof/>
              <w:color w:val="auto"/>
              <w:kern w:val="2"/>
              <w:sz w:val="24"/>
              <w:szCs w:val="24"/>
              <w:lang w:eastAsia="en-GB"/>
              <w14:ligatures w14:val="standardContextual"/>
            </w:rPr>
          </w:pPr>
          <w:hyperlink w:anchor="_Toc166755368" w:history="1">
            <w:r w:rsidR="005C0199" w:rsidRPr="002957FF">
              <w:rPr>
                <w:rStyle w:val="Hyperkobling"/>
                <w:noProof/>
                <w:lang w:val="en-US"/>
              </w:rPr>
              <w:t>5.1.7.</w:t>
            </w:r>
            <w:r w:rsidR="005C0199">
              <w:rPr>
                <w:noProof/>
                <w:color w:val="auto"/>
                <w:kern w:val="2"/>
                <w:sz w:val="24"/>
                <w:szCs w:val="24"/>
                <w:lang w:eastAsia="en-GB"/>
                <w14:ligatures w14:val="standardContextual"/>
              </w:rPr>
              <w:tab/>
            </w:r>
            <w:r w:rsidR="005C0199" w:rsidRPr="002957FF">
              <w:rPr>
                <w:rStyle w:val="Hyperkobling"/>
                <w:noProof/>
                <w:lang w:val="en-US"/>
              </w:rPr>
              <w:t>Responding to developing unsafe situations</w:t>
            </w:r>
            <w:r w:rsidR="005C0199">
              <w:rPr>
                <w:noProof/>
                <w:webHidden/>
              </w:rPr>
              <w:tab/>
            </w:r>
            <w:r w:rsidR="005C0199">
              <w:rPr>
                <w:noProof/>
                <w:webHidden/>
              </w:rPr>
              <w:fldChar w:fldCharType="begin"/>
            </w:r>
            <w:r w:rsidR="005C0199">
              <w:rPr>
                <w:noProof/>
                <w:webHidden/>
              </w:rPr>
              <w:instrText xml:space="preserve"> PAGEREF _Toc166755368 \h </w:instrText>
            </w:r>
            <w:r w:rsidR="005C0199">
              <w:rPr>
                <w:noProof/>
                <w:webHidden/>
              </w:rPr>
            </w:r>
            <w:r w:rsidR="005C0199">
              <w:rPr>
                <w:noProof/>
                <w:webHidden/>
              </w:rPr>
              <w:fldChar w:fldCharType="separate"/>
            </w:r>
            <w:r w:rsidR="00EB4111">
              <w:rPr>
                <w:noProof/>
                <w:webHidden/>
              </w:rPr>
              <w:t>13</w:t>
            </w:r>
            <w:r w:rsidR="005C0199">
              <w:rPr>
                <w:noProof/>
                <w:webHidden/>
              </w:rPr>
              <w:fldChar w:fldCharType="end"/>
            </w:r>
          </w:hyperlink>
        </w:p>
        <w:p w14:paraId="58D24CCB" w14:textId="66C639BA" w:rsidR="005C0199" w:rsidRDefault="009B5601">
          <w:pPr>
            <w:pStyle w:val="INNH3"/>
            <w:tabs>
              <w:tab w:val="left" w:pos="1134"/>
            </w:tabs>
            <w:rPr>
              <w:noProof/>
              <w:color w:val="auto"/>
              <w:kern w:val="2"/>
              <w:sz w:val="24"/>
              <w:szCs w:val="24"/>
              <w:lang w:eastAsia="en-GB"/>
              <w14:ligatures w14:val="standardContextual"/>
            </w:rPr>
          </w:pPr>
          <w:hyperlink w:anchor="_Toc166755369" w:history="1">
            <w:r w:rsidR="005C0199" w:rsidRPr="002957FF">
              <w:rPr>
                <w:rStyle w:val="Hyperkobling"/>
                <w:noProof/>
                <w:lang w:val="en-US"/>
              </w:rPr>
              <w:t>5.1.8.</w:t>
            </w:r>
            <w:r w:rsidR="005C0199">
              <w:rPr>
                <w:noProof/>
                <w:color w:val="auto"/>
                <w:kern w:val="2"/>
                <w:sz w:val="24"/>
                <w:szCs w:val="24"/>
                <w:lang w:eastAsia="en-GB"/>
                <w14:ligatures w14:val="standardContextual"/>
              </w:rPr>
              <w:tab/>
            </w:r>
            <w:r w:rsidR="005C0199" w:rsidRPr="002957FF">
              <w:rPr>
                <w:rStyle w:val="Hyperkobling"/>
                <w:noProof/>
                <w:lang w:val="en-US"/>
              </w:rPr>
              <w:t>Vessels at Anchor</w:t>
            </w:r>
            <w:r w:rsidR="005C0199">
              <w:rPr>
                <w:noProof/>
                <w:webHidden/>
              </w:rPr>
              <w:tab/>
            </w:r>
            <w:r w:rsidR="005C0199">
              <w:rPr>
                <w:noProof/>
                <w:webHidden/>
              </w:rPr>
              <w:fldChar w:fldCharType="begin"/>
            </w:r>
            <w:r w:rsidR="005C0199">
              <w:rPr>
                <w:noProof/>
                <w:webHidden/>
              </w:rPr>
              <w:instrText xml:space="preserve"> PAGEREF _Toc166755369 \h </w:instrText>
            </w:r>
            <w:r w:rsidR="005C0199">
              <w:rPr>
                <w:noProof/>
                <w:webHidden/>
              </w:rPr>
            </w:r>
            <w:r w:rsidR="005C0199">
              <w:rPr>
                <w:noProof/>
                <w:webHidden/>
              </w:rPr>
              <w:fldChar w:fldCharType="separate"/>
            </w:r>
            <w:r w:rsidR="00EB4111">
              <w:rPr>
                <w:noProof/>
                <w:webHidden/>
              </w:rPr>
              <w:t>13</w:t>
            </w:r>
            <w:r w:rsidR="005C0199">
              <w:rPr>
                <w:noProof/>
                <w:webHidden/>
              </w:rPr>
              <w:fldChar w:fldCharType="end"/>
            </w:r>
          </w:hyperlink>
        </w:p>
        <w:p w14:paraId="16D8F2D2" w14:textId="1546619F" w:rsidR="005C0199" w:rsidRDefault="009B5601">
          <w:pPr>
            <w:pStyle w:val="INNH3"/>
            <w:tabs>
              <w:tab w:val="left" w:pos="1134"/>
            </w:tabs>
            <w:rPr>
              <w:noProof/>
              <w:color w:val="auto"/>
              <w:kern w:val="2"/>
              <w:sz w:val="24"/>
              <w:szCs w:val="24"/>
              <w:lang w:eastAsia="en-GB"/>
              <w14:ligatures w14:val="standardContextual"/>
            </w:rPr>
          </w:pPr>
          <w:hyperlink w:anchor="_Toc166755370" w:history="1">
            <w:r w:rsidR="005C0199" w:rsidRPr="002957FF">
              <w:rPr>
                <w:rStyle w:val="Hyperkobling"/>
                <w:noProof/>
                <w:lang w:val="en-US"/>
              </w:rPr>
              <w:t>5.1.9.</w:t>
            </w:r>
            <w:r w:rsidR="005C0199">
              <w:rPr>
                <w:noProof/>
                <w:color w:val="auto"/>
                <w:kern w:val="2"/>
                <w:sz w:val="24"/>
                <w:szCs w:val="24"/>
                <w:lang w:eastAsia="en-GB"/>
                <w14:ligatures w14:val="standardContextual"/>
              </w:rPr>
              <w:tab/>
            </w:r>
            <w:r w:rsidR="005C0199" w:rsidRPr="002957FF">
              <w:rPr>
                <w:rStyle w:val="Hyperkobling"/>
                <w:noProof/>
                <w:lang w:val="en-US"/>
              </w:rPr>
              <w:t>Vessels at Berth</w:t>
            </w:r>
            <w:r w:rsidR="005C0199">
              <w:rPr>
                <w:noProof/>
                <w:webHidden/>
              </w:rPr>
              <w:tab/>
            </w:r>
            <w:r w:rsidR="005C0199">
              <w:rPr>
                <w:noProof/>
                <w:webHidden/>
              </w:rPr>
              <w:fldChar w:fldCharType="begin"/>
            </w:r>
            <w:r w:rsidR="005C0199">
              <w:rPr>
                <w:noProof/>
                <w:webHidden/>
              </w:rPr>
              <w:instrText xml:space="preserve"> PAGEREF _Toc166755370 \h </w:instrText>
            </w:r>
            <w:r w:rsidR="005C0199">
              <w:rPr>
                <w:noProof/>
                <w:webHidden/>
              </w:rPr>
            </w:r>
            <w:r w:rsidR="005C0199">
              <w:rPr>
                <w:noProof/>
                <w:webHidden/>
              </w:rPr>
              <w:fldChar w:fldCharType="separate"/>
            </w:r>
            <w:r w:rsidR="00EB4111">
              <w:rPr>
                <w:noProof/>
                <w:webHidden/>
              </w:rPr>
              <w:t>13</w:t>
            </w:r>
            <w:r w:rsidR="005C0199">
              <w:rPr>
                <w:noProof/>
                <w:webHidden/>
              </w:rPr>
              <w:fldChar w:fldCharType="end"/>
            </w:r>
          </w:hyperlink>
        </w:p>
        <w:p w14:paraId="1BE82B6C" w14:textId="6D32BF18" w:rsidR="005C0199" w:rsidRDefault="009B5601">
          <w:pPr>
            <w:pStyle w:val="INNH3"/>
            <w:tabs>
              <w:tab w:val="left" w:pos="1418"/>
            </w:tabs>
            <w:rPr>
              <w:noProof/>
              <w:color w:val="auto"/>
              <w:kern w:val="2"/>
              <w:sz w:val="24"/>
              <w:szCs w:val="24"/>
              <w:lang w:eastAsia="en-GB"/>
              <w14:ligatures w14:val="standardContextual"/>
            </w:rPr>
          </w:pPr>
          <w:hyperlink w:anchor="_Toc166755371" w:history="1">
            <w:r w:rsidR="005C0199" w:rsidRPr="002957FF">
              <w:rPr>
                <w:rStyle w:val="Hyperkobling"/>
                <w:noProof/>
                <w:lang w:val="en-US"/>
              </w:rPr>
              <w:t>5.1.10.</w:t>
            </w:r>
            <w:r w:rsidR="005C0199">
              <w:rPr>
                <w:noProof/>
                <w:color w:val="auto"/>
                <w:kern w:val="2"/>
                <w:sz w:val="24"/>
                <w:szCs w:val="24"/>
                <w:lang w:eastAsia="en-GB"/>
                <w14:ligatures w14:val="standardContextual"/>
              </w:rPr>
              <w:tab/>
            </w:r>
            <w:r w:rsidR="005C0199" w:rsidRPr="002957FF">
              <w:rPr>
                <w:rStyle w:val="Hyperkobling"/>
                <w:noProof/>
                <w:lang w:val="en-US"/>
              </w:rPr>
              <w:t>Vessels Departing the VTS Area</w:t>
            </w:r>
            <w:r w:rsidR="005C0199">
              <w:rPr>
                <w:noProof/>
                <w:webHidden/>
              </w:rPr>
              <w:tab/>
            </w:r>
            <w:r w:rsidR="005C0199">
              <w:rPr>
                <w:noProof/>
                <w:webHidden/>
              </w:rPr>
              <w:fldChar w:fldCharType="begin"/>
            </w:r>
            <w:r w:rsidR="005C0199">
              <w:rPr>
                <w:noProof/>
                <w:webHidden/>
              </w:rPr>
              <w:instrText xml:space="preserve"> PAGEREF _Toc166755371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34D68C80" w14:textId="1C0CB9A0" w:rsidR="005C0199" w:rsidRDefault="009B5601">
          <w:pPr>
            <w:pStyle w:val="INNH3"/>
            <w:tabs>
              <w:tab w:val="left" w:pos="1418"/>
            </w:tabs>
            <w:rPr>
              <w:noProof/>
              <w:color w:val="auto"/>
              <w:kern w:val="2"/>
              <w:sz w:val="24"/>
              <w:szCs w:val="24"/>
              <w:lang w:eastAsia="en-GB"/>
              <w14:ligatures w14:val="standardContextual"/>
            </w:rPr>
          </w:pPr>
          <w:hyperlink w:anchor="_Toc166755372" w:history="1">
            <w:r w:rsidR="005C0199" w:rsidRPr="002957FF">
              <w:rPr>
                <w:rStyle w:val="Hyperkobling"/>
                <w:noProof/>
                <w:lang w:val="en-US"/>
              </w:rPr>
              <w:t>5.1.11.</w:t>
            </w:r>
            <w:r w:rsidR="005C0199">
              <w:rPr>
                <w:noProof/>
                <w:color w:val="auto"/>
                <w:kern w:val="2"/>
                <w:sz w:val="24"/>
                <w:szCs w:val="24"/>
                <w:lang w:eastAsia="en-GB"/>
                <w14:ligatures w14:val="standardContextual"/>
              </w:rPr>
              <w:tab/>
            </w:r>
            <w:r w:rsidR="005C0199" w:rsidRPr="002957FF">
              <w:rPr>
                <w:rStyle w:val="Hyperkobling"/>
                <w:noProof/>
                <w:lang w:val="en-US"/>
              </w:rPr>
              <w:t>Transition between Adjacent VTS Areas</w:t>
            </w:r>
            <w:r w:rsidR="005C0199">
              <w:rPr>
                <w:noProof/>
                <w:webHidden/>
              </w:rPr>
              <w:tab/>
            </w:r>
            <w:r w:rsidR="005C0199">
              <w:rPr>
                <w:noProof/>
                <w:webHidden/>
              </w:rPr>
              <w:fldChar w:fldCharType="begin"/>
            </w:r>
            <w:r w:rsidR="005C0199">
              <w:rPr>
                <w:noProof/>
                <w:webHidden/>
              </w:rPr>
              <w:instrText xml:space="preserve"> PAGEREF _Toc166755372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25D8E22B" w14:textId="5ACB1EB6" w:rsidR="005C0199" w:rsidRDefault="009B5601">
          <w:pPr>
            <w:pStyle w:val="INNH3"/>
            <w:tabs>
              <w:tab w:val="left" w:pos="1418"/>
            </w:tabs>
            <w:rPr>
              <w:noProof/>
              <w:color w:val="auto"/>
              <w:kern w:val="2"/>
              <w:sz w:val="24"/>
              <w:szCs w:val="24"/>
              <w:lang w:eastAsia="en-GB"/>
              <w14:ligatures w14:val="standardContextual"/>
            </w:rPr>
          </w:pPr>
          <w:hyperlink w:anchor="_Toc166755373" w:history="1">
            <w:r w:rsidR="005C0199" w:rsidRPr="002957FF">
              <w:rPr>
                <w:rStyle w:val="Hyperkobling"/>
                <w:noProof/>
                <w:lang w:val="en-US"/>
              </w:rPr>
              <w:t>5.1.12.</w:t>
            </w:r>
            <w:r w:rsidR="005C0199">
              <w:rPr>
                <w:noProof/>
                <w:color w:val="auto"/>
                <w:kern w:val="2"/>
                <w:sz w:val="24"/>
                <w:szCs w:val="24"/>
                <w:lang w:eastAsia="en-GB"/>
                <w14:ligatures w14:val="standardContextual"/>
              </w:rPr>
              <w:tab/>
            </w:r>
            <w:r w:rsidR="005C0199" w:rsidRPr="002957FF">
              <w:rPr>
                <w:rStyle w:val="Hyperkobling"/>
                <w:noProof/>
                <w:lang w:val="en-US"/>
              </w:rPr>
              <w:t>Adverse Environmental Conditions</w:t>
            </w:r>
            <w:r w:rsidR="005C0199">
              <w:rPr>
                <w:noProof/>
                <w:webHidden/>
              </w:rPr>
              <w:tab/>
            </w:r>
            <w:r w:rsidR="005C0199">
              <w:rPr>
                <w:noProof/>
                <w:webHidden/>
              </w:rPr>
              <w:fldChar w:fldCharType="begin"/>
            </w:r>
            <w:r w:rsidR="005C0199">
              <w:rPr>
                <w:noProof/>
                <w:webHidden/>
              </w:rPr>
              <w:instrText xml:space="preserve"> PAGEREF _Toc166755373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0C695308" w14:textId="0F5B2A08" w:rsidR="005C0199" w:rsidRDefault="009B5601">
          <w:pPr>
            <w:pStyle w:val="INNH3"/>
            <w:tabs>
              <w:tab w:val="left" w:pos="1418"/>
            </w:tabs>
            <w:rPr>
              <w:noProof/>
              <w:color w:val="auto"/>
              <w:kern w:val="2"/>
              <w:sz w:val="24"/>
              <w:szCs w:val="24"/>
              <w:lang w:eastAsia="en-GB"/>
              <w14:ligatures w14:val="standardContextual"/>
            </w:rPr>
          </w:pPr>
          <w:hyperlink w:anchor="_Toc166755374" w:history="1">
            <w:r w:rsidR="005C0199" w:rsidRPr="002957FF">
              <w:rPr>
                <w:rStyle w:val="Hyperkobling"/>
                <w:noProof/>
                <w:lang w:val="en-US"/>
              </w:rPr>
              <w:t>5.1.13.</w:t>
            </w:r>
            <w:r w:rsidR="005C0199">
              <w:rPr>
                <w:noProof/>
                <w:color w:val="auto"/>
                <w:kern w:val="2"/>
                <w:sz w:val="24"/>
                <w:szCs w:val="24"/>
                <w:lang w:eastAsia="en-GB"/>
                <w14:ligatures w14:val="standardContextual"/>
              </w:rPr>
              <w:tab/>
            </w:r>
            <w:r w:rsidR="005C0199" w:rsidRPr="002957FF">
              <w:rPr>
                <w:rStyle w:val="Hyperkobling"/>
                <w:noProof/>
                <w:lang w:val="en-US"/>
              </w:rPr>
              <w:t>Environmental Protection</w:t>
            </w:r>
            <w:r w:rsidR="005C0199">
              <w:rPr>
                <w:noProof/>
                <w:webHidden/>
              </w:rPr>
              <w:tab/>
            </w:r>
            <w:r w:rsidR="005C0199">
              <w:rPr>
                <w:noProof/>
                <w:webHidden/>
              </w:rPr>
              <w:fldChar w:fldCharType="begin"/>
            </w:r>
            <w:r w:rsidR="005C0199">
              <w:rPr>
                <w:noProof/>
                <w:webHidden/>
              </w:rPr>
              <w:instrText xml:space="preserve"> PAGEREF _Toc166755374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3FA3115B" w14:textId="31D3A9EC" w:rsidR="005C0199" w:rsidRDefault="009B5601">
          <w:pPr>
            <w:pStyle w:val="INNH3"/>
            <w:tabs>
              <w:tab w:val="left" w:pos="1418"/>
            </w:tabs>
            <w:rPr>
              <w:noProof/>
              <w:color w:val="auto"/>
              <w:kern w:val="2"/>
              <w:sz w:val="24"/>
              <w:szCs w:val="24"/>
              <w:lang w:eastAsia="en-GB"/>
              <w14:ligatures w14:val="standardContextual"/>
            </w:rPr>
          </w:pPr>
          <w:hyperlink w:anchor="_Toc166755375" w:history="1">
            <w:r w:rsidR="005C0199" w:rsidRPr="002957FF">
              <w:rPr>
                <w:rStyle w:val="Hyperkobling"/>
                <w:noProof/>
                <w:lang w:val="en-US"/>
              </w:rPr>
              <w:t>5.1.14.</w:t>
            </w:r>
            <w:r w:rsidR="005C0199">
              <w:rPr>
                <w:noProof/>
                <w:color w:val="auto"/>
                <w:kern w:val="2"/>
                <w:sz w:val="24"/>
                <w:szCs w:val="24"/>
                <w:lang w:eastAsia="en-GB"/>
                <w14:ligatures w14:val="standardContextual"/>
              </w:rPr>
              <w:tab/>
            </w:r>
            <w:r w:rsidR="005C0199" w:rsidRPr="002957FF">
              <w:rPr>
                <w:rStyle w:val="Hyperkobling"/>
                <w:noProof/>
                <w:lang w:val="en-US"/>
              </w:rPr>
              <w:t>Digital Maritime Services</w:t>
            </w:r>
            <w:r w:rsidR="005C0199">
              <w:rPr>
                <w:noProof/>
                <w:webHidden/>
              </w:rPr>
              <w:tab/>
            </w:r>
            <w:r w:rsidR="005C0199">
              <w:rPr>
                <w:noProof/>
                <w:webHidden/>
              </w:rPr>
              <w:fldChar w:fldCharType="begin"/>
            </w:r>
            <w:r w:rsidR="005C0199">
              <w:rPr>
                <w:noProof/>
                <w:webHidden/>
              </w:rPr>
              <w:instrText xml:space="preserve"> PAGEREF _Toc166755375 \h </w:instrText>
            </w:r>
            <w:r w:rsidR="005C0199">
              <w:rPr>
                <w:noProof/>
                <w:webHidden/>
              </w:rPr>
            </w:r>
            <w:r w:rsidR="005C0199">
              <w:rPr>
                <w:noProof/>
                <w:webHidden/>
              </w:rPr>
              <w:fldChar w:fldCharType="separate"/>
            </w:r>
            <w:r w:rsidR="00EB4111">
              <w:rPr>
                <w:noProof/>
                <w:webHidden/>
              </w:rPr>
              <w:t>15</w:t>
            </w:r>
            <w:r w:rsidR="005C0199">
              <w:rPr>
                <w:noProof/>
                <w:webHidden/>
              </w:rPr>
              <w:fldChar w:fldCharType="end"/>
            </w:r>
          </w:hyperlink>
        </w:p>
        <w:p w14:paraId="6DDD936B" w14:textId="1B0B0481" w:rsidR="005C0199" w:rsidRDefault="009B5601">
          <w:pPr>
            <w:pStyle w:val="INNH3"/>
            <w:tabs>
              <w:tab w:val="left" w:pos="1418"/>
            </w:tabs>
            <w:rPr>
              <w:noProof/>
              <w:color w:val="auto"/>
              <w:kern w:val="2"/>
              <w:sz w:val="24"/>
              <w:szCs w:val="24"/>
              <w:lang w:eastAsia="en-GB"/>
              <w14:ligatures w14:val="standardContextual"/>
            </w:rPr>
          </w:pPr>
          <w:hyperlink w:anchor="_Toc166755376" w:history="1">
            <w:r w:rsidR="005C0199" w:rsidRPr="002957FF">
              <w:rPr>
                <w:rStyle w:val="Hyperkobling"/>
                <w:noProof/>
                <w:lang w:val="en-US"/>
              </w:rPr>
              <w:t>5.1.15.</w:t>
            </w:r>
            <w:r w:rsidR="005C0199">
              <w:rPr>
                <w:noProof/>
                <w:color w:val="auto"/>
                <w:kern w:val="2"/>
                <w:sz w:val="24"/>
                <w:szCs w:val="24"/>
                <w:lang w:eastAsia="en-GB"/>
                <w14:ligatures w14:val="standardContextual"/>
              </w:rPr>
              <w:tab/>
            </w:r>
            <w:r w:rsidR="005C0199" w:rsidRPr="002957FF">
              <w:rPr>
                <w:rStyle w:val="Hyperkobling"/>
                <w:noProof/>
                <w:lang w:val="en-US"/>
              </w:rPr>
              <w:t>Interaction with Allied Services</w:t>
            </w:r>
            <w:r w:rsidR="005C0199">
              <w:rPr>
                <w:noProof/>
                <w:webHidden/>
              </w:rPr>
              <w:tab/>
            </w:r>
            <w:r w:rsidR="005C0199">
              <w:rPr>
                <w:noProof/>
                <w:webHidden/>
              </w:rPr>
              <w:fldChar w:fldCharType="begin"/>
            </w:r>
            <w:r w:rsidR="005C0199">
              <w:rPr>
                <w:noProof/>
                <w:webHidden/>
              </w:rPr>
              <w:instrText xml:space="preserve"> PAGEREF _Toc166755376 \h </w:instrText>
            </w:r>
            <w:r w:rsidR="005C0199">
              <w:rPr>
                <w:noProof/>
                <w:webHidden/>
              </w:rPr>
            </w:r>
            <w:r w:rsidR="005C0199">
              <w:rPr>
                <w:noProof/>
                <w:webHidden/>
              </w:rPr>
              <w:fldChar w:fldCharType="separate"/>
            </w:r>
            <w:r w:rsidR="00EB4111">
              <w:rPr>
                <w:noProof/>
                <w:webHidden/>
              </w:rPr>
              <w:t>15</w:t>
            </w:r>
            <w:r w:rsidR="005C0199">
              <w:rPr>
                <w:noProof/>
                <w:webHidden/>
              </w:rPr>
              <w:fldChar w:fldCharType="end"/>
            </w:r>
          </w:hyperlink>
        </w:p>
        <w:p w14:paraId="686D5506" w14:textId="110E0134" w:rsidR="005C0199" w:rsidRDefault="009B5601">
          <w:pPr>
            <w:pStyle w:val="INNH2"/>
            <w:rPr>
              <w:color w:val="auto"/>
              <w:kern w:val="2"/>
              <w:sz w:val="24"/>
              <w:szCs w:val="24"/>
              <w:lang w:eastAsia="en-GB"/>
              <w14:ligatures w14:val="standardContextual"/>
            </w:rPr>
          </w:pPr>
          <w:hyperlink w:anchor="_Toc166755377" w:history="1">
            <w:r w:rsidR="005C0199" w:rsidRPr="002957FF">
              <w:rPr>
                <w:rStyle w:val="Hyperkobling"/>
                <w:lang w:val="en-US"/>
              </w:rPr>
              <w:t>5.2.</w:t>
            </w:r>
            <w:r w:rsidR="005C0199">
              <w:rPr>
                <w:color w:val="auto"/>
                <w:kern w:val="2"/>
                <w:sz w:val="24"/>
                <w:szCs w:val="24"/>
                <w:lang w:eastAsia="en-GB"/>
                <w14:ligatures w14:val="standardContextual"/>
              </w:rPr>
              <w:tab/>
            </w:r>
            <w:r w:rsidR="005C0199" w:rsidRPr="002957FF">
              <w:rPr>
                <w:rStyle w:val="Hyperkobling"/>
                <w:lang w:val="en-US"/>
              </w:rPr>
              <w:t>Emergency Procedures</w:t>
            </w:r>
            <w:r w:rsidR="005C0199">
              <w:rPr>
                <w:webHidden/>
              </w:rPr>
              <w:tab/>
            </w:r>
            <w:r w:rsidR="005C0199">
              <w:rPr>
                <w:webHidden/>
              </w:rPr>
              <w:fldChar w:fldCharType="begin"/>
            </w:r>
            <w:r w:rsidR="005C0199">
              <w:rPr>
                <w:webHidden/>
              </w:rPr>
              <w:instrText xml:space="preserve"> PAGEREF _Toc166755377 \h </w:instrText>
            </w:r>
            <w:r w:rsidR="005C0199">
              <w:rPr>
                <w:webHidden/>
              </w:rPr>
            </w:r>
            <w:r w:rsidR="005C0199">
              <w:rPr>
                <w:webHidden/>
              </w:rPr>
              <w:fldChar w:fldCharType="separate"/>
            </w:r>
            <w:r w:rsidR="00EB4111">
              <w:rPr>
                <w:webHidden/>
              </w:rPr>
              <w:t>15</w:t>
            </w:r>
            <w:r w:rsidR="005C0199">
              <w:rPr>
                <w:webHidden/>
              </w:rPr>
              <w:fldChar w:fldCharType="end"/>
            </w:r>
          </w:hyperlink>
        </w:p>
        <w:p w14:paraId="4563A969" w14:textId="75A35AD4" w:rsidR="005C0199" w:rsidRDefault="009B5601">
          <w:pPr>
            <w:pStyle w:val="INNH3"/>
            <w:tabs>
              <w:tab w:val="left" w:pos="1134"/>
            </w:tabs>
            <w:rPr>
              <w:noProof/>
              <w:color w:val="auto"/>
              <w:kern w:val="2"/>
              <w:sz w:val="24"/>
              <w:szCs w:val="24"/>
              <w:lang w:eastAsia="en-GB"/>
              <w14:ligatures w14:val="standardContextual"/>
            </w:rPr>
          </w:pPr>
          <w:hyperlink w:anchor="_Toc166755378" w:history="1">
            <w:r w:rsidR="005C0199" w:rsidRPr="002957FF">
              <w:rPr>
                <w:rStyle w:val="Hyperkobling"/>
                <w:rFonts w:eastAsia="Arial"/>
                <w:noProof/>
                <w:lang w:val="en-US"/>
              </w:rPr>
              <w:t>5.2.1.</w:t>
            </w:r>
            <w:r w:rsidR="005C0199">
              <w:rPr>
                <w:noProof/>
                <w:color w:val="auto"/>
                <w:kern w:val="2"/>
                <w:sz w:val="24"/>
                <w:szCs w:val="24"/>
                <w:lang w:eastAsia="en-GB"/>
                <w14:ligatures w14:val="standardContextual"/>
              </w:rPr>
              <w:tab/>
            </w:r>
            <w:r w:rsidR="005C0199" w:rsidRPr="002957FF">
              <w:rPr>
                <w:rStyle w:val="Hyperkobling"/>
                <w:rFonts w:eastAsia="Arial"/>
                <w:noProof/>
                <w:lang w:val="en-US"/>
              </w:rPr>
              <w:t>Collision, Capsizing, Sinking, Grounding, Fire Onboard, Man Overboard</w:t>
            </w:r>
            <w:r w:rsidR="005C0199">
              <w:rPr>
                <w:noProof/>
                <w:webHidden/>
              </w:rPr>
              <w:tab/>
            </w:r>
            <w:r w:rsidR="005C0199">
              <w:rPr>
                <w:noProof/>
                <w:webHidden/>
              </w:rPr>
              <w:fldChar w:fldCharType="begin"/>
            </w:r>
            <w:r w:rsidR="005C0199">
              <w:rPr>
                <w:noProof/>
                <w:webHidden/>
              </w:rPr>
              <w:instrText xml:space="preserve"> PAGEREF _Toc166755378 \h </w:instrText>
            </w:r>
            <w:r w:rsidR="005C0199">
              <w:rPr>
                <w:noProof/>
                <w:webHidden/>
              </w:rPr>
            </w:r>
            <w:r w:rsidR="005C0199">
              <w:rPr>
                <w:noProof/>
                <w:webHidden/>
              </w:rPr>
              <w:fldChar w:fldCharType="separate"/>
            </w:r>
            <w:r w:rsidR="00EB4111">
              <w:rPr>
                <w:noProof/>
                <w:webHidden/>
              </w:rPr>
              <w:t>15</w:t>
            </w:r>
            <w:r w:rsidR="005C0199">
              <w:rPr>
                <w:noProof/>
                <w:webHidden/>
              </w:rPr>
              <w:fldChar w:fldCharType="end"/>
            </w:r>
          </w:hyperlink>
        </w:p>
        <w:p w14:paraId="1B670002" w14:textId="385F3E4D" w:rsidR="005C0199" w:rsidRDefault="009B5601">
          <w:pPr>
            <w:pStyle w:val="INNH3"/>
            <w:tabs>
              <w:tab w:val="left" w:pos="1134"/>
            </w:tabs>
            <w:rPr>
              <w:noProof/>
              <w:color w:val="auto"/>
              <w:kern w:val="2"/>
              <w:sz w:val="24"/>
              <w:szCs w:val="24"/>
              <w:lang w:eastAsia="en-GB"/>
              <w14:ligatures w14:val="standardContextual"/>
            </w:rPr>
          </w:pPr>
          <w:hyperlink w:anchor="_Toc166755379" w:history="1">
            <w:r w:rsidR="005C0199" w:rsidRPr="002957FF">
              <w:rPr>
                <w:rStyle w:val="Hyperkobling"/>
                <w:noProof/>
                <w:lang w:val="en-US"/>
              </w:rPr>
              <w:t>5.2.2.</w:t>
            </w:r>
            <w:r w:rsidR="005C0199">
              <w:rPr>
                <w:noProof/>
                <w:color w:val="auto"/>
                <w:kern w:val="2"/>
                <w:sz w:val="24"/>
                <w:szCs w:val="24"/>
                <w:lang w:eastAsia="en-GB"/>
                <w14:ligatures w14:val="standardContextual"/>
              </w:rPr>
              <w:tab/>
            </w:r>
            <w:r w:rsidR="005C0199" w:rsidRPr="002957FF">
              <w:rPr>
                <w:rStyle w:val="Hyperkobling"/>
                <w:noProof/>
                <w:lang w:val="en-US"/>
              </w:rPr>
              <w:t>Pollution</w:t>
            </w:r>
            <w:r w:rsidR="005C0199">
              <w:rPr>
                <w:noProof/>
                <w:webHidden/>
              </w:rPr>
              <w:tab/>
            </w:r>
            <w:r w:rsidR="005C0199">
              <w:rPr>
                <w:noProof/>
                <w:webHidden/>
              </w:rPr>
              <w:fldChar w:fldCharType="begin"/>
            </w:r>
            <w:r w:rsidR="005C0199">
              <w:rPr>
                <w:noProof/>
                <w:webHidden/>
              </w:rPr>
              <w:instrText xml:space="preserve"> PAGEREF _Toc166755379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5977FE8D" w14:textId="665ECCB5" w:rsidR="005C0199" w:rsidRDefault="009B5601">
          <w:pPr>
            <w:pStyle w:val="INNH3"/>
            <w:tabs>
              <w:tab w:val="left" w:pos="1134"/>
            </w:tabs>
            <w:rPr>
              <w:noProof/>
              <w:color w:val="auto"/>
              <w:kern w:val="2"/>
              <w:sz w:val="24"/>
              <w:szCs w:val="24"/>
              <w:lang w:eastAsia="en-GB"/>
              <w14:ligatures w14:val="standardContextual"/>
            </w:rPr>
          </w:pPr>
          <w:hyperlink w:anchor="_Toc166755380" w:history="1">
            <w:r w:rsidR="005C0199" w:rsidRPr="002957FF">
              <w:rPr>
                <w:rStyle w:val="Hyperkobling"/>
                <w:noProof/>
                <w:lang w:val="en-US"/>
              </w:rPr>
              <w:t>5.2.3.</w:t>
            </w:r>
            <w:r w:rsidR="005C0199">
              <w:rPr>
                <w:noProof/>
                <w:color w:val="auto"/>
                <w:kern w:val="2"/>
                <w:sz w:val="24"/>
                <w:szCs w:val="24"/>
                <w:lang w:eastAsia="en-GB"/>
                <w14:ligatures w14:val="standardContextual"/>
              </w:rPr>
              <w:tab/>
            </w:r>
            <w:r w:rsidR="005C0199" w:rsidRPr="002957FF">
              <w:rPr>
                <w:rStyle w:val="Hyperkobling"/>
                <w:noProof/>
                <w:lang w:val="en-US"/>
              </w:rPr>
              <w:t>Places of Refuge</w:t>
            </w:r>
            <w:r w:rsidR="005C0199">
              <w:rPr>
                <w:noProof/>
                <w:webHidden/>
              </w:rPr>
              <w:tab/>
            </w:r>
            <w:r w:rsidR="005C0199">
              <w:rPr>
                <w:noProof/>
                <w:webHidden/>
              </w:rPr>
              <w:fldChar w:fldCharType="begin"/>
            </w:r>
            <w:r w:rsidR="005C0199">
              <w:rPr>
                <w:noProof/>
                <w:webHidden/>
              </w:rPr>
              <w:instrText xml:space="preserve"> PAGEREF _Toc166755380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6B6D5F68" w14:textId="7C9FEC3C" w:rsidR="005C0199" w:rsidRDefault="009B5601">
          <w:pPr>
            <w:pStyle w:val="INNH3"/>
            <w:tabs>
              <w:tab w:val="left" w:pos="1134"/>
            </w:tabs>
            <w:rPr>
              <w:noProof/>
              <w:color w:val="auto"/>
              <w:kern w:val="2"/>
              <w:sz w:val="24"/>
              <w:szCs w:val="24"/>
              <w:lang w:eastAsia="en-GB"/>
              <w14:ligatures w14:val="standardContextual"/>
            </w:rPr>
          </w:pPr>
          <w:hyperlink w:anchor="_Toc166755381" w:history="1">
            <w:r w:rsidR="005C0199" w:rsidRPr="002957FF">
              <w:rPr>
                <w:rStyle w:val="Hyperkobling"/>
                <w:noProof/>
              </w:rPr>
              <w:t>5.2.4.</w:t>
            </w:r>
            <w:r w:rsidR="005C0199">
              <w:rPr>
                <w:noProof/>
                <w:color w:val="auto"/>
                <w:kern w:val="2"/>
                <w:sz w:val="24"/>
                <w:szCs w:val="24"/>
                <w:lang w:eastAsia="en-GB"/>
                <w14:ligatures w14:val="standardContextual"/>
              </w:rPr>
              <w:tab/>
            </w:r>
            <w:r w:rsidR="005C0199" w:rsidRPr="002957FF">
              <w:rPr>
                <w:rStyle w:val="Hyperkobling"/>
                <w:noProof/>
              </w:rPr>
              <w:t>Medical Emergency</w:t>
            </w:r>
            <w:r w:rsidR="005C0199">
              <w:rPr>
                <w:noProof/>
                <w:webHidden/>
              </w:rPr>
              <w:tab/>
            </w:r>
            <w:r w:rsidR="005C0199">
              <w:rPr>
                <w:noProof/>
                <w:webHidden/>
              </w:rPr>
              <w:fldChar w:fldCharType="begin"/>
            </w:r>
            <w:r w:rsidR="005C0199">
              <w:rPr>
                <w:noProof/>
                <w:webHidden/>
              </w:rPr>
              <w:instrText xml:space="preserve"> PAGEREF _Toc166755381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5DF2001B" w14:textId="34EEFF4C" w:rsidR="005C0199" w:rsidRDefault="009B5601">
          <w:pPr>
            <w:pStyle w:val="INNH3"/>
            <w:tabs>
              <w:tab w:val="left" w:pos="1134"/>
            </w:tabs>
            <w:rPr>
              <w:noProof/>
              <w:color w:val="auto"/>
              <w:kern w:val="2"/>
              <w:sz w:val="24"/>
              <w:szCs w:val="24"/>
              <w:lang w:eastAsia="en-GB"/>
              <w14:ligatures w14:val="standardContextual"/>
            </w:rPr>
          </w:pPr>
          <w:hyperlink w:anchor="_Toc166755382" w:history="1">
            <w:r w:rsidR="005C0199" w:rsidRPr="002957FF">
              <w:rPr>
                <w:rStyle w:val="Hyperkobling"/>
                <w:noProof/>
              </w:rPr>
              <w:t>5.2.5.</w:t>
            </w:r>
            <w:r w:rsidR="005C0199">
              <w:rPr>
                <w:noProof/>
                <w:color w:val="auto"/>
                <w:kern w:val="2"/>
                <w:sz w:val="24"/>
                <w:szCs w:val="24"/>
                <w:lang w:eastAsia="en-GB"/>
                <w14:ligatures w14:val="standardContextual"/>
              </w:rPr>
              <w:tab/>
            </w:r>
            <w:r w:rsidR="005C0199" w:rsidRPr="002957FF">
              <w:rPr>
                <w:rStyle w:val="Hyperkobling"/>
                <w:noProof/>
              </w:rPr>
              <w:t>Vessel Not Under Command (NUC)</w:t>
            </w:r>
            <w:r w:rsidR="005C0199">
              <w:rPr>
                <w:noProof/>
                <w:webHidden/>
              </w:rPr>
              <w:tab/>
            </w:r>
            <w:r w:rsidR="005C0199">
              <w:rPr>
                <w:noProof/>
                <w:webHidden/>
              </w:rPr>
              <w:fldChar w:fldCharType="begin"/>
            </w:r>
            <w:r w:rsidR="005C0199">
              <w:rPr>
                <w:noProof/>
                <w:webHidden/>
              </w:rPr>
              <w:instrText xml:space="preserve"> PAGEREF _Toc166755382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27FAF83B" w14:textId="4C8AA87A" w:rsidR="005C0199" w:rsidRDefault="009B5601">
          <w:pPr>
            <w:pStyle w:val="INNH3"/>
            <w:tabs>
              <w:tab w:val="left" w:pos="1134"/>
            </w:tabs>
            <w:rPr>
              <w:noProof/>
              <w:color w:val="auto"/>
              <w:kern w:val="2"/>
              <w:sz w:val="24"/>
              <w:szCs w:val="24"/>
              <w:lang w:eastAsia="en-GB"/>
              <w14:ligatures w14:val="standardContextual"/>
            </w:rPr>
          </w:pPr>
          <w:hyperlink w:anchor="_Toc166755383" w:history="1">
            <w:r w:rsidR="005C0199" w:rsidRPr="002957FF">
              <w:rPr>
                <w:rStyle w:val="Hyperkobling"/>
                <w:noProof/>
                <w:lang w:val="en-US"/>
              </w:rPr>
              <w:t>5.2.6.</w:t>
            </w:r>
            <w:r w:rsidR="005C0199">
              <w:rPr>
                <w:noProof/>
                <w:color w:val="auto"/>
                <w:kern w:val="2"/>
                <w:sz w:val="24"/>
                <w:szCs w:val="24"/>
                <w:lang w:eastAsia="en-GB"/>
                <w14:ligatures w14:val="standardContextual"/>
              </w:rPr>
              <w:tab/>
            </w:r>
            <w:r w:rsidR="005C0199" w:rsidRPr="002957FF">
              <w:rPr>
                <w:rStyle w:val="Hyperkobling"/>
                <w:noProof/>
                <w:lang w:val="en-US"/>
              </w:rPr>
              <w:t>Security Incident</w:t>
            </w:r>
            <w:r w:rsidR="005C0199">
              <w:rPr>
                <w:noProof/>
                <w:webHidden/>
              </w:rPr>
              <w:tab/>
            </w:r>
            <w:r w:rsidR="005C0199">
              <w:rPr>
                <w:noProof/>
                <w:webHidden/>
              </w:rPr>
              <w:fldChar w:fldCharType="begin"/>
            </w:r>
            <w:r w:rsidR="005C0199">
              <w:rPr>
                <w:noProof/>
                <w:webHidden/>
              </w:rPr>
              <w:instrText xml:space="preserve"> PAGEREF _Toc166755383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6211C2E7" w14:textId="65DAFB77" w:rsidR="005C0199" w:rsidRDefault="009B5601">
          <w:pPr>
            <w:pStyle w:val="INNH3"/>
            <w:tabs>
              <w:tab w:val="left" w:pos="1134"/>
            </w:tabs>
            <w:rPr>
              <w:noProof/>
              <w:color w:val="auto"/>
              <w:kern w:val="2"/>
              <w:sz w:val="24"/>
              <w:szCs w:val="24"/>
              <w:lang w:eastAsia="en-GB"/>
              <w14:ligatures w14:val="standardContextual"/>
            </w:rPr>
          </w:pPr>
          <w:hyperlink w:anchor="_Toc166755384" w:history="1">
            <w:r w:rsidR="005C0199" w:rsidRPr="002957FF">
              <w:rPr>
                <w:rStyle w:val="Hyperkobling"/>
                <w:rFonts w:eastAsia="Arial"/>
                <w:noProof/>
                <w:lang w:val="en-US"/>
              </w:rPr>
              <w:t>5.2.7.</w:t>
            </w:r>
            <w:r w:rsidR="005C0199">
              <w:rPr>
                <w:noProof/>
                <w:color w:val="auto"/>
                <w:kern w:val="2"/>
                <w:sz w:val="24"/>
                <w:szCs w:val="24"/>
                <w:lang w:eastAsia="en-GB"/>
                <w14:ligatures w14:val="standardContextual"/>
              </w:rPr>
              <w:tab/>
            </w:r>
            <w:r w:rsidR="005C0199" w:rsidRPr="002957FF">
              <w:rPr>
                <w:rStyle w:val="Hyperkobling"/>
                <w:rFonts w:eastAsia="Arial"/>
                <w:noProof/>
                <w:lang w:val="en-US"/>
              </w:rPr>
              <w:t>Protest Action</w:t>
            </w:r>
            <w:r w:rsidR="005C0199">
              <w:rPr>
                <w:noProof/>
                <w:webHidden/>
              </w:rPr>
              <w:tab/>
            </w:r>
            <w:r w:rsidR="005C0199">
              <w:rPr>
                <w:noProof/>
                <w:webHidden/>
              </w:rPr>
              <w:fldChar w:fldCharType="begin"/>
            </w:r>
            <w:r w:rsidR="005C0199">
              <w:rPr>
                <w:noProof/>
                <w:webHidden/>
              </w:rPr>
              <w:instrText xml:space="preserve"> PAGEREF _Toc166755384 \h </w:instrText>
            </w:r>
            <w:r w:rsidR="005C0199">
              <w:rPr>
                <w:noProof/>
                <w:webHidden/>
              </w:rPr>
            </w:r>
            <w:r w:rsidR="005C0199">
              <w:rPr>
                <w:noProof/>
                <w:webHidden/>
              </w:rPr>
              <w:fldChar w:fldCharType="separate"/>
            </w:r>
            <w:r w:rsidR="00EB4111">
              <w:rPr>
                <w:noProof/>
                <w:webHidden/>
              </w:rPr>
              <w:t>17</w:t>
            </w:r>
            <w:r w:rsidR="005C0199">
              <w:rPr>
                <w:noProof/>
                <w:webHidden/>
              </w:rPr>
              <w:fldChar w:fldCharType="end"/>
            </w:r>
          </w:hyperlink>
        </w:p>
        <w:p w14:paraId="5E6EFF18" w14:textId="712473E4" w:rsidR="005C0199" w:rsidRDefault="009B5601">
          <w:pPr>
            <w:pStyle w:val="INNH3"/>
            <w:tabs>
              <w:tab w:val="left" w:pos="1134"/>
            </w:tabs>
            <w:rPr>
              <w:noProof/>
              <w:color w:val="auto"/>
              <w:kern w:val="2"/>
              <w:sz w:val="24"/>
              <w:szCs w:val="24"/>
              <w:lang w:eastAsia="en-GB"/>
              <w14:ligatures w14:val="standardContextual"/>
            </w:rPr>
          </w:pPr>
          <w:hyperlink w:anchor="_Toc166755385" w:history="1">
            <w:r w:rsidR="005C0199" w:rsidRPr="002957FF">
              <w:rPr>
                <w:rStyle w:val="Hyperkobling"/>
                <w:noProof/>
                <w:lang w:val="en-US"/>
              </w:rPr>
              <w:t>5.2.8.</w:t>
            </w:r>
            <w:r w:rsidR="005C0199">
              <w:rPr>
                <w:noProof/>
                <w:color w:val="auto"/>
                <w:kern w:val="2"/>
                <w:sz w:val="24"/>
                <w:szCs w:val="24"/>
                <w:lang w:eastAsia="en-GB"/>
                <w14:ligatures w14:val="standardContextual"/>
              </w:rPr>
              <w:tab/>
            </w:r>
            <w:r w:rsidR="005C0199" w:rsidRPr="002957FF">
              <w:rPr>
                <w:rStyle w:val="Hyperkobling"/>
                <w:noProof/>
                <w:lang w:val="en-US"/>
              </w:rPr>
              <w:t>Natural Disaster</w:t>
            </w:r>
            <w:r w:rsidR="005C0199">
              <w:rPr>
                <w:noProof/>
                <w:webHidden/>
              </w:rPr>
              <w:tab/>
            </w:r>
            <w:r w:rsidR="005C0199">
              <w:rPr>
                <w:noProof/>
                <w:webHidden/>
              </w:rPr>
              <w:fldChar w:fldCharType="begin"/>
            </w:r>
            <w:r w:rsidR="005C0199">
              <w:rPr>
                <w:noProof/>
                <w:webHidden/>
              </w:rPr>
              <w:instrText xml:space="preserve"> PAGEREF _Toc166755385 \h </w:instrText>
            </w:r>
            <w:r w:rsidR="005C0199">
              <w:rPr>
                <w:noProof/>
                <w:webHidden/>
              </w:rPr>
            </w:r>
            <w:r w:rsidR="005C0199">
              <w:rPr>
                <w:noProof/>
                <w:webHidden/>
              </w:rPr>
              <w:fldChar w:fldCharType="separate"/>
            </w:r>
            <w:r w:rsidR="00EB4111">
              <w:rPr>
                <w:noProof/>
                <w:webHidden/>
              </w:rPr>
              <w:t>17</w:t>
            </w:r>
            <w:r w:rsidR="005C0199">
              <w:rPr>
                <w:noProof/>
                <w:webHidden/>
              </w:rPr>
              <w:fldChar w:fldCharType="end"/>
            </w:r>
          </w:hyperlink>
        </w:p>
        <w:p w14:paraId="633D1A20" w14:textId="065A3731" w:rsidR="005C0199" w:rsidRDefault="009B5601">
          <w:pPr>
            <w:pStyle w:val="INNH1"/>
            <w:rPr>
              <w:b w:val="0"/>
              <w:caps w:val="0"/>
              <w:color w:val="auto"/>
              <w:kern w:val="2"/>
              <w:sz w:val="24"/>
              <w:szCs w:val="24"/>
              <w:lang w:eastAsia="en-GB"/>
              <w14:ligatures w14:val="standardContextual"/>
            </w:rPr>
          </w:pPr>
          <w:hyperlink w:anchor="_Toc166755386" w:history="1">
            <w:r w:rsidR="005C0199" w:rsidRPr="002957FF">
              <w:rPr>
                <w:rStyle w:val="Hyperkobling"/>
              </w:rPr>
              <w:t>6.</w:t>
            </w:r>
            <w:r w:rsidR="005C0199">
              <w:rPr>
                <w:b w:val="0"/>
                <w:caps w:val="0"/>
                <w:color w:val="auto"/>
                <w:kern w:val="2"/>
                <w:sz w:val="24"/>
                <w:szCs w:val="24"/>
                <w:lang w:eastAsia="en-GB"/>
                <w14:ligatures w14:val="standardContextual"/>
              </w:rPr>
              <w:tab/>
            </w:r>
            <w:r w:rsidR="005C0199" w:rsidRPr="002957FF">
              <w:rPr>
                <w:rStyle w:val="Hyperkobling"/>
              </w:rPr>
              <w:t>Evaluation of Procedures</w:t>
            </w:r>
            <w:r w:rsidR="005C0199">
              <w:rPr>
                <w:webHidden/>
              </w:rPr>
              <w:tab/>
            </w:r>
            <w:r w:rsidR="005C0199">
              <w:rPr>
                <w:webHidden/>
              </w:rPr>
              <w:fldChar w:fldCharType="begin"/>
            </w:r>
            <w:r w:rsidR="005C0199">
              <w:rPr>
                <w:webHidden/>
              </w:rPr>
              <w:instrText xml:space="preserve"> PAGEREF _Toc166755386 \h </w:instrText>
            </w:r>
            <w:r w:rsidR="005C0199">
              <w:rPr>
                <w:webHidden/>
              </w:rPr>
            </w:r>
            <w:r w:rsidR="005C0199">
              <w:rPr>
                <w:webHidden/>
              </w:rPr>
              <w:fldChar w:fldCharType="separate"/>
            </w:r>
            <w:r w:rsidR="00EB4111">
              <w:rPr>
                <w:webHidden/>
              </w:rPr>
              <w:t>17</w:t>
            </w:r>
            <w:r w:rsidR="005C0199">
              <w:rPr>
                <w:webHidden/>
              </w:rPr>
              <w:fldChar w:fldCharType="end"/>
            </w:r>
          </w:hyperlink>
        </w:p>
        <w:p w14:paraId="3A2038BC" w14:textId="0CEFF245" w:rsidR="005C0199" w:rsidRDefault="009B5601">
          <w:pPr>
            <w:pStyle w:val="INNH1"/>
            <w:rPr>
              <w:b w:val="0"/>
              <w:caps w:val="0"/>
              <w:color w:val="auto"/>
              <w:kern w:val="2"/>
              <w:sz w:val="24"/>
              <w:szCs w:val="24"/>
              <w:lang w:eastAsia="en-GB"/>
              <w14:ligatures w14:val="standardContextual"/>
            </w:rPr>
          </w:pPr>
          <w:hyperlink w:anchor="_Toc166755387" w:history="1">
            <w:r w:rsidR="005C0199" w:rsidRPr="002957FF">
              <w:rPr>
                <w:rStyle w:val="Hyperkobling"/>
                <w:lang w:val="en-US"/>
              </w:rPr>
              <w:t>7.</w:t>
            </w:r>
            <w:r w:rsidR="005C0199">
              <w:rPr>
                <w:b w:val="0"/>
                <w:caps w:val="0"/>
                <w:color w:val="auto"/>
                <w:kern w:val="2"/>
                <w:sz w:val="24"/>
                <w:szCs w:val="24"/>
                <w:lang w:eastAsia="en-GB"/>
                <w14:ligatures w14:val="standardContextual"/>
              </w:rPr>
              <w:tab/>
            </w:r>
            <w:r w:rsidR="005C0199" w:rsidRPr="002957FF">
              <w:rPr>
                <w:rStyle w:val="Hyperkobling"/>
                <w:lang w:val="en-US"/>
              </w:rPr>
              <w:t>Defintions</w:t>
            </w:r>
            <w:r w:rsidR="005C0199">
              <w:rPr>
                <w:webHidden/>
              </w:rPr>
              <w:tab/>
            </w:r>
            <w:r w:rsidR="005C0199">
              <w:rPr>
                <w:webHidden/>
              </w:rPr>
              <w:fldChar w:fldCharType="begin"/>
            </w:r>
            <w:r w:rsidR="005C0199">
              <w:rPr>
                <w:webHidden/>
              </w:rPr>
              <w:instrText xml:space="preserve"> PAGEREF _Toc166755387 \h </w:instrText>
            </w:r>
            <w:r w:rsidR="005C0199">
              <w:rPr>
                <w:webHidden/>
              </w:rPr>
            </w:r>
            <w:r w:rsidR="005C0199">
              <w:rPr>
                <w:webHidden/>
              </w:rPr>
              <w:fldChar w:fldCharType="separate"/>
            </w:r>
            <w:r w:rsidR="00EB4111">
              <w:rPr>
                <w:webHidden/>
              </w:rPr>
              <w:t>17</w:t>
            </w:r>
            <w:r w:rsidR="005C0199">
              <w:rPr>
                <w:webHidden/>
              </w:rPr>
              <w:fldChar w:fldCharType="end"/>
            </w:r>
          </w:hyperlink>
        </w:p>
        <w:p w14:paraId="012D487C" w14:textId="38537DF5" w:rsidR="005C0199" w:rsidRDefault="009B5601">
          <w:pPr>
            <w:pStyle w:val="INNH1"/>
            <w:rPr>
              <w:b w:val="0"/>
              <w:caps w:val="0"/>
              <w:color w:val="auto"/>
              <w:kern w:val="2"/>
              <w:sz w:val="24"/>
              <w:szCs w:val="24"/>
              <w:lang w:eastAsia="en-GB"/>
              <w14:ligatures w14:val="standardContextual"/>
            </w:rPr>
          </w:pPr>
          <w:hyperlink w:anchor="_Toc166755388" w:history="1">
            <w:r w:rsidR="005C0199" w:rsidRPr="002957FF">
              <w:rPr>
                <w:rStyle w:val="Hyperkobling"/>
                <w:lang w:val="en-US"/>
              </w:rPr>
              <w:t>8.</w:t>
            </w:r>
            <w:r w:rsidR="005C0199">
              <w:rPr>
                <w:b w:val="0"/>
                <w:caps w:val="0"/>
                <w:color w:val="auto"/>
                <w:kern w:val="2"/>
                <w:sz w:val="24"/>
                <w:szCs w:val="24"/>
                <w:lang w:eastAsia="en-GB"/>
                <w14:ligatures w14:val="standardContextual"/>
              </w:rPr>
              <w:tab/>
            </w:r>
            <w:r w:rsidR="005C0199" w:rsidRPr="002957FF">
              <w:rPr>
                <w:rStyle w:val="Hyperkobling"/>
                <w:lang w:val="en-US"/>
              </w:rPr>
              <w:t>ABBREVIATIONS</w:t>
            </w:r>
            <w:r w:rsidR="005C0199">
              <w:rPr>
                <w:webHidden/>
              </w:rPr>
              <w:tab/>
            </w:r>
            <w:r w:rsidR="005C0199">
              <w:rPr>
                <w:webHidden/>
              </w:rPr>
              <w:fldChar w:fldCharType="begin"/>
            </w:r>
            <w:r w:rsidR="005C0199">
              <w:rPr>
                <w:webHidden/>
              </w:rPr>
              <w:instrText xml:space="preserve"> PAGEREF _Toc166755388 \h </w:instrText>
            </w:r>
            <w:r w:rsidR="005C0199">
              <w:rPr>
                <w:webHidden/>
              </w:rPr>
            </w:r>
            <w:r w:rsidR="005C0199">
              <w:rPr>
                <w:webHidden/>
              </w:rPr>
              <w:fldChar w:fldCharType="separate"/>
            </w:r>
            <w:r w:rsidR="00EB4111">
              <w:rPr>
                <w:webHidden/>
              </w:rPr>
              <w:t>17</w:t>
            </w:r>
            <w:r w:rsidR="005C0199">
              <w:rPr>
                <w:webHidden/>
              </w:rPr>
              <w:fldChar w:fldCharType="end"/>
            </w:r>
          </w:hyperlink>
        </w:p>
        <w:p w14:paraId="41427BC3" w14:textId="74178B29" w:rsidR="005C0199" w:rsidRDefault="009B5601">
          <w:pPr>
            <w:pStyle w:val="INNH1"/>
            <w:rPr>
              <w:b w:val="0"/>
              <w:caps w:val="0"/>
              <w:color w:val="auto"/>
              <w:kern w:val="2"/>
              <w:sz w:val="24"/>
              <w:szCs w:val="24"/>
              <w:lang w:eastAsia="en-GB"/>
              <w14:ligatures w14:val="standardContextual"/>
            </w:rPr>
          </w:pPr>
          <w:hyperlink w:anchor="_Toc166755389" w:history="1">
            <w:r w:rsidR="005C0199" w:rsidRPr="002957FF">
              <w:rPr>
                <w:rStyle w:val="Hyperkobling"/>
                <w:lang w:val="en-US"/>
              </w:rPr>
              <w:t>9.</w:t>
            </w:r>
            <w:r w:rsidR="005C0199">
              <w:rPr>
                <w:b w:val="0"/>
                <w:caps w:val="0"/>
                <w:color w:val="auto"/>
                <w:kern w:val="2"/>
                <w:sz w:val="24"/>
                <w:szCs w:val="24"/>
                <w:lang w:eastAsia="en-GB"/>
                <w14:ligatures w14:val="standardContextual"/>
              </w:rPr>
              <w:tab/>
            </w:r>
            <w:r w:rsidR="005C0199" w:rsidRPr="002957FF">
              <w:rPr>
                <w:rStyle w:val="Hyperkobling"/>
                <w:lang w:val="en-US"/>
              </w:rPr>
              <w:t>References</w:t>
            </w:r>
            <w:r w:rsidR="005C0199">
              <w:rPr>
                <w:webHidden/>
              </w:rPr>
              <w:tab/>
            </w:r>
            <w:r w:rsidR="005C0199">
              <w:rPr>
                <w:webHidden/>
              </w:rPr>
              <w:fldChar w:fldCharType="begin"/>
            </w:r>
            <w:r w:rsidR="005C0199">
              <w:rPr>
                <w:webHidden/>
              </w:rPr>
              <w:instrText xml:space="preserve"> PAGEREF _Toc166755389 \h </w:instrText>
            </w:r>
            <w:r w:rsidR="005C0199">
              <w:rPr>
                <w:webHidden/>
              </w:rPr>
            </w:r>
            <w:r w:rsidR="005C0199">
              <w:rPr>
                <w:webHidden/>
              </w:rPr>
              <w:fldChar w:fldCharType="separate"/>
            </w:r>
            <w:r w:rsidR="00EB4111">
              <w:rPr>
                <w:webHidden/>
              </w:rPr>
              <w:t>17</w:t>
            </w:r>
            <w:r w:rsidR="005C0199">
              <w:rPr>
                <w:webHidden/>
              </w:rPr>
              <w:fldChar w:fldCharType="end"/>
            </w:r>
          </w:hyperlink>
        </w:p>
        <w:p w14:paraId="2E92C2F5" w14:textId="0325C149" w:rsidR="005C0199" w:rsidRDefault="009B5601">
          <w:pPr>
            <w:pStyle w:val="INNH1"/>
            <w:tabs>
              <w:tab w:val="left" w:pos="1134"/>
            </w:tabs>
            <w:rPr>
              <w:b w:val="0"/>
              <w:caps w:val="0"/>
              <w:color w:val="auto"/>
              <w:kern w:val="2"/>
              <w:sz w:val="24"/>
              <w:szCs w:val="24"/>
              <w:lang w:eastAsia="en-GB"/>
              <w14:ligatures w14:val="standardContextual"/>
            </w:rPr>
          </w:pPr>
          <w:hyperlink w:anchor="_Toc166755390" w:history="1">
            <w:r w:rsidR="005C0199" w:rsidRPr="002957FF">
              <w:rPr>
                <w:rStyle w:val="Hyperkobling"/>
              </w:rPr>
              <w:t>ANNEX A</w:t>
            </w:r>
            <w:r w:rsidR="005C0199">
              <w:rPr>
                <w:b w:val="0"/>
                <w:caps w:val="0"/>
                <w:color w:val="auto"/>
                <w:kern w:val="2"/>
                <w:sz w:val="24"/>
                <w:szCs w:val="24"/>
                <w:lang w:eastAsia="en-GB"/>
                <w14:ligatures w14:val="standardContextual"/>
              </w:rPr>
              <w:tab/>
            </w:r>
            <w:r w:rsidR="005C0199" w:rsidRPr="002957FF">
              <w:rPr>
                <w:rStyle w:val="Hyperkobling"/>
              </w:rPr>
              <w:t>NAVIGATIONAL Support – Pre-Assessment considerations</w:t>
            </w:r>
            <w:r w:rsidR="005C0199">
              <w:rPr>
                <w:webHidden/>
              </w:rPr>
              <w:tab/>
            </w:r>
            <w:r w:rsidR="005C0199">
              <w:rPr>
                <w:webHidden/>
              </w:rPr>
              <w:fldChar w:fldCharType="begin"/>
            </w:r>
            <w:r w:rsidR="005C0199">
              <w:rPr>
                <w:webHidden/>
              </w:rPr>
              <w:instrText xml:space="preserve"> PAGEREF _Toc166755390 \h </w:instrText>
            </w:r>
            <w:r w:rsidR="005C0199">
              <w:rPr>
                <w:webHidden/>
              </w:rPr>
            </w:r>
            <w:r w:rsidR="005C0199">
              <w:rPr>
                <w:webHidden/>
              </w:rPr>
              <w:fldChar w:fldCharType="separate"/>
            </w:r>
            <w:r w:rsidR="00EB4111">
              <w:rPr>
                <w:webHidden/>
              </w:rPr>
              <w:t>19</w:t>
            </w:r>
            <w:r w:rsidR="005C0199">
              <w:rPr>
                <w:webHidden/>
              </w:rPr>
              <w:fldChar w:fldCharType="end"/>
            </w:r>
          </w:hyperlink>
        </w:p>
        <w:p w14:paraId="4F4DEB26" w14:textId="4AFA755F" w:rsidR="005C0199" w:rsidRDefault="009B5601">
          <w:pPr>
            <w:pStyle w:val="INNH1"/>
            <w:tabs>
              <w:tab w:val="left" w:pos="1134"/>
            </w:tabs>
            <w:rPr>
              <w:b w:val="0"/>
              <w:caps w:val="0"/>
              <w:color w:val="auto"/>
              <w:kern w:val="2"/>
              <w:sz w:val="24"/>
              <w:szCs w:val="24"/>
              <w:lang w:eastAsia="en-GB"/>
              <w14:ligatures w14:val="standardContextual"/>
            </w:rPr>
          </w:pPr>
          <w:hyperlink w:anchor="_Toc166755391" w:history="1">
            <w:r w:rsidR="005C0199" w:rsidRPr="002957FF">
              <w:rPr>
                <w:rStyle w:val="Hyperkobling"/>
              </w:rPr>
              <w:t>ANNEX B</w:t>
            </w:r>
            <w:r w:rsidR="005C0199">
              <w:rPr>
                <w:b w:val="0"/>
                <w:caps w:val="0"/>
                <w:color w:val="auto"/>
                <w:kern w:val="2"/>
                <w:sz w:val="24"/>
                <w:szCs w:val="24"/>
                <w:lang w:eastAsia="en-GB"/>
                <w14:ligatures w14:val="standardContextual"/>
              </w:rPr>
              <w:tab/>
            </w:r>
            <w:r w:rsidR="005C0199" w:rsidRPr="002957FF">
              <w:rPr>
                <w:rStyle w:val="Hyperkobling"/>
              </w:rPr>
              <w:t>CONSIDERATIONS FOR INFORMATION THAT A VTS May request FROM a VESSEL IN EMERGENCY SITUATIONS</w:t>
            </w:r>
            <w:r w:rsidR="005C0199">
              <w:rPr>
                <w:webHidden/>
              </w:rPr>
              <w:tab/>
            </w:r>
            <w:r w:rsidR="005C0199">
              <w:rPr>
                <w:webHidden/>
              </w:rPr>
              <w:fldChar w:fldCharType="begin"/>
            </w:r>
            <w:r w:rsidR="005C0199">
              <w:rPr>
                <w:webHidden/>
              </w:rPr>
              <w:instrText xml:space="preserve"> PAGEREF _Toc166755391 \h </w:instrText>
            </w:r>
            <w:r w:rsidR="005C0199">
              <w:rPr>
                <w:webHidden/>
              </w:rPr>
            </w:r>
            <w:r w:rsidR="005C0199">
              <w:rPr>
                <w:webHidden/>
              </w:rPr>
              <w:fldChar w:fldCharType="separate"/>
            </w:r>
            <w:r w:rsidR="00EB4111">
              <w:rPr>
                <w:webHidden/>
              </w:rPr>
              <w:t>20</w:t>
            </w:r>
            <w:r w:rsidR="005C0199">
              <w:rPr>
                <w:webHidden/>
              </w:rPr>
              <w:fldChar w:fldCharType="end"/>
            </w:r>
          </w:hyperlink>
        </w:p>
        <w:p w14:paraId="6EB6E58A" w14:textId="7B42E8D8" w:rsidR="00790277" w:rsidRPr="00244D75" w:rsidRDefault="00F0233B" w:rsidP="00F0233B">
          <w:pPr>
            <w:pStyle w:val="INNH1"/>
            <w:rPr>
              <w:b w:val="0"/>
              <w:caps w:val="0"/>
            </w:rPr>
            <w:sectPr w:rsidR="00790277" w:rsidRPr="00244D75" w:rsidSect="008D471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r>
            <w:rPr>
              <w:rFonts w:eastAsia="Times New Roman" w:cs="Times New Roman"/>
              <w:b w:val="0"/>
              <w:caps w:val="0"/>
              <w:szCs w:val="20"/>
            </w:rPr>
            <w:fldChar w:fldCharType="end"/>
          </w:r>
        </w:p>
      </w:sdtContent>
    </w:sdt>
    <w:p w14:paraId="7990DFB5" w14:textId="77777777" w:rsidR="004944C8" w:rsidRDefault="00ED4450" w:rsidP="00DE2814">
      <w:pPr>
        <w:pStyle w:val="Overskrift1"/>
      </w:pPr>
      <w:bookmarkStart w:id="1" w:name="_Toc166755342"/>
      <w:r>
        <w:lastRenderedPageBreak/>
        <w:t>INTRODUCTION</w:t>
      </w:r>
      <w:bookmarkEnd w:id="1"/>
    </w:p>
    <w:p w14:paraId="45E31744" w14:textId="77777777" w:rsidR="004944C8" w:rsidRDefault="004944C8" w:rsidP="004944C8">
      <w:pPr>
        <w:pStyle w:val="Heading1separatationline"/>
      </w:pPr>
    </w:p>
    <w:p w14:paraId="340076ED" w14:textId="5905B65E" w:rsidR="002D1557" w:rsidRDefault="0080756B" w:rsidP="00BF5F4A">
      <w:pPr>
        <w:pStyle w:val="Brdtekst"/>
        <w:rPr>
          <w:lang w:val="en-US"/>
        </w:rPr>
      </w:pPr>
      <w:r>
        <w:rPr>
          <w:lang w:val="en-US"/>
        </w:rPr>
        <w:t>To ensure the harmonized delivery of VTS worldwide p</w:t>
      </w:r>
      <w:r w:rsidR="002D1557">
        <w:rPr>
          <w:lang w:val="en-US"/>
        </w:rPr>
        <w:t>rocesses</w:t>
      </w:r>
      <w:r w:rsidR="002D1557" w:rsidRPr="00C84855">
        <w:rPr>
          <w:lang w:val="en-US"/>
        </w:rPr>
        <w:t xml:space="preserve"> and procedures </w:t>
      </w:r>
      <w:r>
        <w:rPr>
          <w:lang w:val="en-US"/>
        </w:rPr>
        <w:t xml:space="preserve">should be implemented in a manner that are consistent with </w:t>
      </w:r>
      <w:r w:rsidRPr="00BF5F4A">
        <w:rPr>
          <w:iCs/>
          <w:lang w:val="en-US"/>
        </w:rPr>
        <w:t xml:space="preserve">Recommendation </w:t>
      </w:r>
      <w:r w:rsidRPr="00ED29D0">
        <w:rPr>
          <w:i/>
          <w:lang w:val="en-US"/>
        </w:rPr>
        <w:t>R0127</w:t>
      </w:r>
      <w:r w:rsidR="007A65CA" w:rsidRPr="00ED29D0">
        <w:rPr>
          <w:i/>
          <w:lang w:val="en-US"/>
        </w:rPr>
        <w:t xml:space="preserve"> </w:t>
      </w:r>
      <w:r w:rsidR="00ED29D0" w:rsidRPr="00ED29D0">
        <w:rPr>
          <w:i/>
          <w:lang w:val="en-US"/>
        </w:rPr>
        <w:t xml:space="preserve">(V-127) </w:t>
      </w:r>
      <w:r w:rsidRPr="0071175D">
        <w:rPr>
          <w:i/>
          <w:lang w:val="en-US"/>
        </w:rPr>
        <w:t>VTS Operations</w:t>
      </w:r>
      <w:r w:rsidR="007A65CA">
        <w:rPr>
          <w:i/>
          <w:lang w:val="en-US"/>
        </w:rPr>
        <w:t xml:space="preserve"> </w:t>
      </w:r>
      <w:r w:rsidR="00C65ABF">
        <w:rPr>
          <w:lang w:val="en-US"/>
        </w:rPr>
        <w:fldChar w:fldCharType="begin"/>
      </w:r>
      <w:r w:rsidR="00C65ABF">
        <w:rPr>
          <w:lang w:val="en-US"/>
        </w:rPr>
        <w:instrText xml:space="preserve"> REF _Ref71196513 \r \h </w:instrText>
      </w:r>
      <w:r w:rsidR="00C65ABF">
        <w:rPr>
          <w:lang w:val="en-US"/>
        </w:rPr>
      </w:r>
      <w:r w:rsidR="00C65ABF">
        <w:rPr>
          <w:lang w:val="en-US"/>
        </w:rPr>
        <w:fldChar w:fldCharType="separate"/>
      </w:r>
      <w:r w:rsidR="00EB4111">
        <w:rPr>
          <w:lang w:val="en-US"/>
        </w:rPr>
        <w:t>[1]</w:t>
      </w:r>
      <w:r w:rsidR="00C65ABF">
        <w:rPr>
          <w:lang w:val="en-US"/>
        </w:rPr>
        <w:fldChar w:fldCharType="end"/>
      </w:r>
      <w:r w:rsidR="00C65ABF">
        <w:rPr>
          <w:lang w:val="en-US"/>
        </w:rPr>
        <w:t xml:space="preserve"> </w:t>
      </w:r>
      <w:r>
        <w:rPr>
          <w:lang w:val="en-US"/>
        </w:rPr>
        <w:t>relating to implementing processes and procedures</w:t>
      </w:r>
      <w:r w:rsidR="00401891">
        <w:rPr>
          <w:lang w:val="en-US"/>
        </w:rPr>
        <w:t xml:space="preserve"> </w:t>
      </w:r>
      <w:r>
        <w:rPr>
          <w:lang w:val="en-US"/>
        </w:rPr>
        <w:t>to ensure standards are consistently maintained and the s</w:t>
      </w:r>
      <w:r w:rsidR="0071175D">
        <w:rPr>
          <w:lang w:val="en-US"/>
        </w:rPr>
        <w:t>ervice is delivered accurately</w:t>
      </w:r>
      <w:r w:rsidR="000F1939">
        <w:rPr>
          <w:lang w:val="en-US"/>
        </w:rPr>
        <w:t>.</w:t>
      </w:r>
    </w:p>
    <w:p w14:paraId="10DF392B" w14:textId="77777777" w:rsidR="000F1939" w:rsidRPr="00BF5F4A" w:rsidRDefault="000F1939" w:rsidP="00BF5F4A">
      <w:pPr>
        <w:pStyle w:val="Brdtekst"/>
      </w:pPr>
      <w:r w:rsidRPr="00BF5F4A">
        <w:t>For the purposes of this Guideline:</w:t>
      </w:r>
    </w:p>
    <w:p w14:paraId="5EA0DCA5" w14:textId="77777777" w:rsidR="000F1939" w:rsidRPr="000F1939" w:rsidRDefault="000F1939" w:rsidP="00BF5F4A">
      <w:pPr>
        <w:pStyle w:val="Bullet1"/>
      </w:pPr>
      <w:r w:rsidRPr="00BF5F4A">
        <w:rPr>
          <w:bCs/>
        </w:rPr>
        <w:t>Process</w:t>
      </w:r>
      <w:r w:rsidRPr="000F1939">
        <w:t xml:space="preserve">: “is defined as a series of actions or steps taken in order to achieve a particular end.” </w:t>
      </w:r>
    </w:p>
    <w:p w14:paraId="5C3D7E5B" w14:textId="77777777" w:rsidR="000F1939" w:rsidRDefault="000F1939" w:rsidP="00BF5F4A">
      <w:pPr>
        <w:pStyle w:val="Bullet1"/>
        <w:rPr>
          <w:lang w:val="en-US"/>
        </w:rPr>
      </w:pPr>
      <w:r w:rsidRPr="00BF5F4A">
        <w:rPr>
          <w:bCs/>
        </w:rPr>
        <w:t>Procedure</w:t>
      </w:r>
      <w:r w:rsidRPr="00DD6048">
        <w:rPr>
          <w:bCs/>
        </w:rPr>
        <w:t>:</w:t>
      </w:r>
      <w:r w:rsidRPr="006103B5">
        <w:t xml:space="preserve"> “</w:t>
      </w:r>
      <w:r>
        <w:t xml:space="preserve">is defined as </w:t>
      </w:r>
      <w:r w:rsidRPr="006103B5">
        <w:t>an established or official way of doing something.”</w:t>
      </w:r>
    </w:p>
    <w:p w14:paraId="3E254FC9" w14:textId="77777777" w:rsidR="0071175D" w:rsidRDefault="0071175D" w:rsidP="00BF5F4A">
      <w:pPr>
        <w:pStyle w:val="Brdtekst"/>
        <w:rPr>
          <w:lang w:val="en-US"/>
        </w:rPr>
      </w:pPr>
      <w:r>
        <w:rPr>
          <w:lang w:val="en-US"/>
        </w:rPr>
        <w:t>Processes and procedures provide the mechanism to:</w:t>
      </w:r>
    </w:p>
    <w:p w14:paraId="3872ACFC" w14:textId="77777777" w:rsidR="002D1557" w:rsidRPr="00255809" w:rsidRDefault="002D1557" w:rsidP="00255809">
      <w:pPr>
        <w:pStyle w:val="Bullet1"/>
        <w:rPr>
          <w:lang w:val="en-US"/>
        </w:rPr>
      </w:pPr>
      <w:r w:rsidRPr="00255809">
        <w:rPr>
          <w:lang w:val="en-US"/>
        </w:rPr>
        <w:t>Ensure tasks are performed correctly and that the provision of VTS is consistent globally;</w:t>
      </w:r>
    </w:p>
    <w:p w14:paraId="226306A8" w14:textId="77777777" w:rsidR="002D1557" w:rsidRPr="00255809" w:rsidRDefault="002D1557" w:rsidP="00255809">
      <w:pPr>
        <w:pStyle w:val="Bullet1"/>
        <w:rPr>
          <w:lang w:val="en-US"/>
        </w:rPr>
      </w:pPr>
      <w:r w:rsidRPr="00255809">
        <w:rPr>
          <w:lang w:val="en-US"/>
        </w:rPr>
        <w:t>Ensure conformance with the entity’s policy and regulatory framework;</w:t>
      </w:r>
    </w:p>
    <w:p w14:paraId="4C031CF8" w14:textId="77777777" w:rsidR="002D1557" w:rsidRPr="00255809" w:rsidRDefault="002D1557" w:rsidP="00255809">
      <w:pPr>
        <w:pStyle w:val="Bullet1"/>
        <w:rPr>
          <w:lang w:val="en-US"/>
        </w:rPr>
      </w:pPr>
      <w:r w:rsidRPr="00255809">
        <w:rPr>
          <w:lang w:val="en-US"/>
        </w:rPr>
        <w:t>Provide guidance for decision-making</w:t>
      </w:r>
      <w:r w:rsidR="008E45E3" w:rsidRPr="00255809">
        <w:rPr>
          <w:lang w:val="en-US"/>
        </w:rPr>
        <w:t>;</w:t>
      </w:r>
      <w:r w:rsidRPr="00255809">
        <w:rPr>
          <w:lang w:val="en-US"/>
        </w:rPr>
        <w:t xml:space="preserve"> and </w:t>
      </w:r>
    </w:p>
    <w:p w14:paraId="2E7B29F1" w14:textId="77777777" w:rsidR="002D1557" w:rsidRPr="00643BB5" w:rsidRDefault="002D1557" w:rsidP="00255809">
      <w:pPr>
        <w:pStyle w:val="Bullet1"/>
        <w:rPr>
          <w:lang w:val="en-US"/>
        </w:rPr>
      </w:pPr>
      <w:r w:rsidRPr="00643BB5">
        <w:rPr>
          <w:lang w:val="en-US"/>
        </w:rPr>
        <w:t>Streamline internal and external processes.</w:t>
      </w:r>
    </w:p>
    <w:p w14:paraId="4604BFD8" w14:textId="5B01AC90" w:rsidR="002D1557" w:rsidRPr="0040649A" w:rsidRDefault="00FE10C2" w:rsidP="00BF5F4A">
      <w:pPr>
        <w:pStyle w:val="Brdtekst"/>
        <w:rPr>
          <w:lang w:val="en-US"/>
        </w:rPr>
      </w:pPr>
      <w:r w:rsidRPr="0040649A">
        <w:rPr>
          <w:lang w:val="en-US"/>
        </w:rPr>
        <w:t xml:space="preserve">IMO Resolution </w:t>
      </w:r>
      <w:r w:rsidRPr="0040649A">
        <w:rPr>
          <w:i/>
          <w:iCs/>
          <w:lang w:val="en-US"/>
        </w:rPr>
        <w:t>A.</w:t>
      </w:r>
      <w:r w:rsidR="00B10B5B" w:rsidRPr="0040649A">
        <w:rPr>
          <w:i/>
          <w:iCs/>
          <w:lang w:val="en-US"/>
        </w:rPr>
        <w:t>1158</w:t>
      </w:r>
      <w:r w:rsidR="005F0075" w:rsidRPr="0040649A">
        <w:rPr>
          <w:i/>
          <w:iCs/>
          <w:lang w:val="en-US"/>
        </w:rPr>
        <w:t>(</w:t>
      </w:r>
      <w:r w:rsidR="00B10B5B" w:rsidRPr="0040649A">
        <w:rPr>
          <w:i/>
          <w:iCs/>
          <w:lang w:val="en-US"/>
        </w:rPr>
        <w:t>32)</w:t>
      </w:r>
      <w:r w:rsidRPr="0040649A">
        <w:rPr>
          <w:i/>
          <w:iCs/>
          <w:lang w:val="en-US"/>
        </w:rPr>
        <w:t xml:space="preserve"> Guidelines for Vessel </w:t>
      </w:r>
      <w:r w:rsidR="00722C2C" w:rsidRPr="0040649A">
        <w:rPr>
          <w:i/>
          <w:iCs/>
          <w:lang w:val="en-US"/>
        </w:rPr>
        <w:t xml:space="preserve">Traffic </w:t>
      </w:r>
      <w:r w:rsidRPr="0040649A">
        <w:rPr>
          <w:i/>
          <w:iCs/>
          <w:lang w:val="en-US"/>
        </w:rPr>
        <w:t>Services</w:t>
      </w:r>
      <w:r w:rsidR="00C65ABF" w:rsidRPr="0040649A">
        <w:rPr>
          <w:i/>
          <w:iCs/>
          <w:lang w:val="en-US"/>
        </w:rPr>
        <w:t xml:space="preserve"> </w:t>
      </w:r>
      <w:r w:rsidR="00C65ABF" w:rsidRPr="0040649A">
        <w:rPr>
          <w:lang w:val="en-US"/>
        </w:rPr>
        <w:fldChar w:fldCharType="begin"/>
      </w:r>
      <w:r w:rsidR="00C65ABF" w:rsidRPr="0040649A">
        <w:rPr>
          <w:lang w:val="en-US"/>
        </w:rPr>
        <w:instrText xml:space="preserve"> REF _Ref71196529 \r \h  \* MERGEFORMAT </w:instrText>
      </w:r>
      <w:r w:rsidR="00C65ABF" w:rsidRPr="0040649A">
        <w:rPr>
          <w:lang w:val="en-US"/>
        </w:rPr>
      </w:r>
      <w:r w:rsidR="00C65ABF" w:rsidRPr="0040649A">
        <w:rPr>
          <w:lang w:val="en-US"/>
        </w:rPr>
        <w:fldChar w:fldCharType="separate"/>
      </w:r>
      <w:r w:rsidR="00EB4111">
        <w:rPr>
          <w:lang w:val="en-US"/>
        </w:rPr>
        <w:t>[2]</w:t>
      </w:r>
      <w:r w:rsidR="00C65ABF" w:rsidRPr="0040649A">
        <w:rPr>
          <w:lang w:val="en-US"/>
        </w:rPr>
        <w:fldChar w:fldCharType="end"/>
      </w:r>
      <w:r w:rsidR="00C23E47" w:rsidRPr="0040649A">
        <w:rPr>
          <w:lang w:val="en-US"/>
        </w:rPr>
        <w:t xml:space="preserve"> states that</w:t>
      </w:r>
      <w:r w:rsidR="002D1557" w:rsidRPr="0040649A">
        <w:rPr>
          <w:lang w:val="en-US"/>
        </w:rPr>
        <w:t>:</w:t>
      </w:r>
    </w:p>
    <w:p w14:paraId="3D4F3C11" w14:textId="76833A3F" w:rsidR="00C23E47" w:rsidRPr="0040649A" w:rsidRDefault="00C23E47" w:rsidP="00C23E47">
      <w:pPr>
        <w:pStyle w:val="Noting"/>
        <w:numPr>
          <w:ilvl w:val="1"/>
          <w:numId w:val="64"/>
        </w:numPr>
        <w:ind w:left="993" w:hanging="426"/>
        <w:rPr>
          <w:sz w:val="22"/>
          <w:szCs w:val="22"/>
        </w:rPr>
      </w:pPr>
      <w:r w:rsidRPr="0040649A">
        <w:rPr>
          <w:sz w:val="22"/>
          <w:szCs w:val="22"/>
        </w:rPr>
        <w:t xml:space="preserve">Vessel traffic services are provided worldwide and make a valuable contribution to </w:t>
      </w:r>
      <w:r w:rsidR="00895F73">
        <w:rPr>
          <w:sz w:val="22"/>
          <w:szCs w:val="22"/>
        </w:rPr>
        <w:t xml:space="preserve">the </w:t>
      </w:r>
      <w:r w:rsidRPr="0040649A">
        <w:rPr>
          <w:sz w:val="22"/>
          <w:szCs w:val="22"/>
        </w:rPr>
        <w:t>safety of navigation, improved efficiency of traffic flow and the protection of the marine environment.</w:t>
      </w:r>
    </w:p>
    <w:p w14:paraId="23C01C5D" w14:textId="77777777" w:rsidR="00C23E47" w:rsidRPr="0040649A" w:rsidRDefault="00C23E47" w:rsidP="00C23E47">
      <w:pPr>
        <w:pStyle w:val="Noting"/>
        <w:numPr>
          <w:ilvl w:val="1"/>
          <w:numId w:val="64"/>
        </w:numPr>
        <w:ind w:left="993" w:hanging="426"/>
        <w:rPr>
          <w:sz w:val="22"/>
          <w:szCs w:val="22"/>
        </w:rPr>
      </w:pPr>
      <w:r w:rsidRPr="0040649A">
        <w:rPr>
          <w:sz w:val="22"/>
          <w:szCs w:val="22"/>
        </w:rPr>
        <w:t>The level of safety and efficiency in the movement of maritime traffic within an area covered by vessel traffic services is dependent upon close cooperation between those operating the vessel traffic services and participating ships.</w:t>
      </w:r>
    </w:p>
    <w:p w14:paraId="1C0CF181" w14:textId="3CD3182F" w:rsidR="00C23E47" w:rsidRPr="0040649A" w:rsidRDefault="00C23E47" w:rsidP="00C23E47">
      <w:pPr>
        <w:pStyle w:val="Noting"/>
        <w:numPr>
          <w:ilvl w:val="1"/>
          <w:numId w:val="64"/>
        </w:numPr>
        <w:ind w:left="993" w:hanging="426"/>
        <w:rPr>
          <w:sz w:val="22"/>
          <w:szCs w:val="22"/>
        </w:rPr>
      </w:pPr>
      <w:r w:rsidRPr="0040649A">
        <w:rPr>
          <w:sz w:val="22"/>
          <w:szCs w:val="22"/>
        </w:rPr>
        <w:t xml:space="preserve">The use of differing procedures may cause confusion to ship masters, and that </w:t>
      </w:r>
      <w:r w:rsidR="00CE2B01">
        <w:rPr>
          <w:rFonts w:eastAsiaTheme="minorEastAsia" w:hint="eastAsia"/>
          <w:sz w:val="22"/>
          <w:szCs w:val="22"/>
          <w:lang w:eastAsia="ko-KR"/>
        </w:rPr>
        <w:t>V</w:t>
      </w:r>
      <w:r w:rsidRPr="0040649A">
        <w:rPr>
          <w:sz w:val="22"/>
          <w:szCs w:val="22"/>
        </w:rPr>
        <w:t xml:space="preserve">essel </w:t>
      </w:r>
      <w:r w:rsidR="00CE2B01">
        <w:rPr>
          <w:rFonts w:eastAsiaTheme="minorEastAsia" w:hint="eastAsia"/>
          <w:sz w:val="22"/>
          <w:szCs w:val="22"/>
          <w:lang w:eastAsia="ko-KR"/>
        </w:rPr>
        <w:t>T</w:t>
      </w:r>
      <w:r w:rsidRPr="0040649A">
        <w:rPr>
          <w:sz w:val="22"/>
          <w:szCs w:val="22"/>
        </w:rPr>
        <w:t xml:space="preserve">raffic </w:t>
      </w:r>
      <w:r w:rsidR="00CE2B01">
        <w:rPr>
          <w:rFonts w:eastAsiaTheme="minorEastAsia" w:hint="eastAsia"/>
          <w:sz w:val="22"/>
          <w:szCs w:val="22"/>
          <w:lang w:eastAsia="ko-KR"/>
        </w:rPr>
        <w:t>S</w:t>
      </w:r>
      <w:r w:rsidRPr="0040649A">
        <w:rPr>
          <w:sz w:val="22"/>
          <w:szCs w:val="22"/>
        </w:rPr>
        <w:t>ervices should be established and operated in a harmonized manner and in accordance with internationally approved guidelines.</w:t>
      </w:r>
    </w:p>
    <w:p w14:paraId="317BDA61" w14:textId="77777777" w:rsidR="000F6C37" w:rsidRDefault="00F76580" w:rsidP="000F1939">
      <w:pPr>
        <w:pStyle w:val="Overskrift1"/>
      </w:pPr>
      <w:bookmarkStart w:id="2" w:name="_Toc79229921"/>
      <w:bookmarkStart w:id="3" w:name="_Toc93334202"/>
      <w:bookmarkStart w:id="4" w:name="_Toc94446836"/>
      <w:bookmarkStart w:id="5" w:name="_Toc79229922"/>
      <w:bookmarkStart w:id="6" w:name="_Toc93334203"/>
      <w:bookmarkStart w:id="7" w:name="_Toc94446837"/>
      <w:bookmarkStart w:id="8" w:name="_Toc79229923"/>
      <w:bookmarkStart w:id="9" w:name="_Toc93334204"/>
      <w:bookmarkStart w:id="10" w:name="_Toc94446838"/>
      <w:bookmarkStart w:id="11" w:name="_Toc166755343"/>
      <w:bookmarkEnd w:id="2"/>
      <w:bookmarkEnd w:id="3"/>
      <w:bookmarkEnd w:id="4"/>
      <w:bookmarkEnd w:id="5"/>
      <w:bookmarkEnd w:id="6"/>
      <w:bookmarkEnd w:id="7"/>
      <w:bookmarkEnd w:id="8"/>
      <w:bookmarkEnd w:id="9"/>
      <w:bookmarkEnd w:id="10"/>
      <w:r w:rsidRPr="00236F6D">
        <w:t>Purpose of the document</w:t>
      </w:r>
      <w:bookmarkEnd w:id="11"/>
    </w:p>
    <w:p w14:paraId="777592E7" w14:textId="77777777" w:rsidR="00810CE6" w:rsidRPr="00810CE6" w:rsidRDefault="00810CE6" w:rsidP="00810CE6">
      <w:pPr>
        <w:pStyle w:val="Heading1separatationline"/>
      </w:pPr>
    </w:p>
    <w:p w14:paraId="7491A352" w14:textId="409AD835" w:rsidR="00C84855" w:rsidRDefault="00C84855" w:rsidP="000F6C37">
      <w:pPr>
        <w:pStyle w:val="Brdtekst"/>
      </w:pPr>
      <w:r>
        <w:t xml:space="preserve">The purpose of this Guideline is to provide a framework for authorities to implement </w:t>
      </w:r>
      <w:r w:rsidR="000F1939">
        <w:t>processes and procedures associated with the provision of VTS.</w:t>
      </w:r>
    </w:p>
    <w:p w14:paraId="0F653D7A" w14:textId="0EB1A450" w:rsidR="00E82626" w:rsidRDefault="00E82626" w:rsidP="00E82626">
      <w:pPr>
        <w:pStyle w:val="Overskrift2"/>
      </w:pPr>
      <w:bookmarkStart w:id="12" w:name="_Toc166755344"/>
      <w:r>
        <w:t>Re</w:t>
      </w:r>
      <w:r w:rsidR="00B73334">
        <w:t>LA</w:t>
      </w:r>
      <w:r>
        <w:t>tionship to other documents</w:t>
      </w:r>
      <w:bookmarkEnd w:id="12"/>
    </w:p>
    <w:p w14:paraId="072108F9" w14:textId="5F093264" w:rsidR="00E82626" w:rsidRDefault="00E82626" w:rsidP="00E82626">
      <w:pPr>
        <w:pStyle w:val="Heading2separationline"/>
      </w:pPr>
    </w:p>
    <w:p w14:paraId="1D608E40" w14:textId="04B2E86E" w:rsidR="00E82626" w:rsidRDefault="00E82626" w:rsidP="00E82626">
      <w:pPr>
        <w:pStyle w:val="Brdtekst"/>
      </w:pPr>
      <w:r>
        <w:t xml:space="preserve">IALA Guideline </w:t>
      </w:r>
      <w:r w:rsidRPr="00BF5F4A">
        <w:rPr>
          <w:i/>
          <w:iCs/>
        </w:rPr>
        <w:t xml:space="preserve">G1141 Operational procedures for </w:t>
      </w:r>
      <w:r w:rsidR="00CE6E5D">
        <w:rPr>
          <w:i/>
          <w:iCs/>
        </w:rPr>
        <w:t>Vessel Traffic Services</w:t>
      </w:r>
      <w:r w:rsidR="00C65ABF">
        <w:t xml:space="preserve"> </w:t>
      </w:r>
      <w:r w:rsidR="00CE6E5D">
        <w:fldChar w:fldCharType="begin"/>
      </w:r>
      <w:r w:rsidR="00CE6E5D">
        <w:instrText xml:space="preserve"> REF _Ref71196554 \r \h </w:instrText>
      </w:r>
      <w:r w:rsidR="00CE6E5D">
        <w:fldChar w:fldCharType="separate"/>
      </w:r>
      <w:r w:rsidR="00EB4111">
        <w:t>[3]</w:t>
      </w:r>
      <w:r w:rsidR="00CE6E5D">
        <w:fldChar w:fldCharType="end"/>
      </w:r>
      <w:r w:rsidR="00CE6E5D">
        <w:t xml:space="preserve"> </w:t>
      </w:r>
      <w:r>
        <w:t xml:space="preserve">is associated with Recommendation </w:t>
      </w:r>
      <w:r w:rsidRPr="00BF5F4A">
        <w:rPr>
          <w:i/>
          <w:iCs/>
        </w:rPr>
        <w:t xml:space="preserve">R0127 </w:t>
      </w:r>
      <w:r w:rsidR="00ED29D0" w:rsidRPr="00BF5F4A">
        <w:rPr>
          <w:i/>
          <w:iCs/>
        </w:rPr>
        <w:t>(V-127)</w:t>
      </w:r>
      <w:r w:rsidR="00ED29D0">
        <w:t xml:space="preserve"> </w:t>
      </w:r>
      <w:r w:rsidRPr="00BF5F4A">
        <w:rPr>
          <w:i/>
          <w:iCs/>
        </w:rPr>
        <w:t>VTS Operations</w:t>
      </w:r>
      <w:r w:rsidR="00D372D8">
        <w:rPr>
          <w:i/>
          <w:iCs/>
        </w:rPr>
        <w:t>,</w:t>
      </w:r>
      <w:r w:rsidRPr="00BF5F4A">
        <w:rPr>
          <w:i/>
          <w:iCs/>
        </w:rPr>
        <w:t xml:space="preserve"> </w:t>
      </w:r>
      <w:r>
        <w:t xml:space="preserve">a normative provision of IALA Standard </w:t>
      </w:r>
      <w:r w:rsidRPr="00BF5F4A">
        <w:rPr>
          <w:i/>
          <w:iCs/>
        </w:rPr>
        <w:t>S1040 Vessel Traffic Services (VTS)</w:t>
      </w:r>
      <w:r w:rsidR="00CE6E5D">
        <w:fldChar w:fldCharType="begin"/>
      </w:r>
      <w:r w:rsidR="00CE6E5D">
        <w:instrText xml:space="preserve"> REF _Ref71196594 \r \h </w:instrText>
      </w:r>
      <w:r w:rsidR="00CE6E5D">
        <w:fldChar w:fldCharType="separate"/>
      </w:r>
      <w:r w:rsidR="00EB4111">
        <w:t>[4]</w:t>
      </w:r>
      <w:r w:rsidR="00CE6E5D">
        <w:fldChar w:fldCharType="end"/>
      </w:r>
      <w:r w:rsidR="00CE6E5D">
        <w:t>.</w:t>
      </w:r>
      <w:r>
        <w:t xml:space="preserve"> To demonstrate compliance with the Recommendation</w:t>
      </w:r>
      <w:r w:rsidR="00895F73">
        <w:t>,</w:t>
      </w:r>
      <w:r>
        <w:t xml:space="preserve"> the provisions of this Guideline need to be implemented.</w:t>
      </w:r>
    </w:p>
    <w:p w14:paraId="1C3DF3C3" w14:textId="39B7E6B0" w:rsidR="00E82626" w:rsidRDefault="00E82626" w:rsidP="00E82626">
      <w:pPr>
        <w:pStyle w:val="Brdtekst"/>
      </w:pPr>
      <w:r>
        <w:t xml:space="preserve">Note: This Guidance should be read in conjunction with Recommendation </w:t>
      </w:r>
      <w:r w:rsidRPr="00BF5F4A">
        <w:rPr>
          <w:i/>
          <w:iCs/>
        </w:rPr>
        <w:t>R0132 Quality Management for Aids to Navigation Authorities (O-132)</w:t>
      </w:r>
      <w:r>
        <w:t xml:space="preserve"> </w:t>
      </w:r>
      <w:r w:rsidR="00CE6E5D">
        <w:fldChar w:fldCharType="begin"/>
      </w:r>
      <w:r w:rsidR="00CE6E5D">
        <w:instrText xml:space="preserve"> REF _Ref71196610 \r \h </w:instrText>
      </w:r>
      <w:r w:rsidR="00CE6E5D">
        <w:fldChar w:fldCharType="separate"/>
      </w:r>
      <w:r w:rsidR="00EB4111">
        <w:t>[5]</w:t>
      </w:r>
      <w:r w:rsidR="00CE6E5D">
        <w:fldChar w:fldCharType="end"/>
      </w:r>
      <w:r w:rsidR="00CE6E5D">
        <w:t xml:space="preserve"> </w:t>
      </w:r>
      <w:r>
        <w:t xml:space="preserve">and Guideline </w:t>
      </w:r>
      <w:r w:rsidRPr="00BF5F4A">
        <w:rPr>
          <w:i/>
          <w:iCs/>
        </w:rPr>
        <w:t>G1052 Quality Management Systems for AtoN Service Delivery</w:t>
      </w:r>
      <w:r>
        <w:t xml:space="preserve"> </w:t>
      </w:r>
      <w:r w:rsidR="000C53DC">
        <w:fldChar w:fldCharType="begin"/>
      </w:r>
      <w:r w:rsidR="000C53DC">
        <w:instrText xml:space="preserve"> REF _Ref71196840 \r \h </w:instrText>
      </w:r>
      <w:r w:rsidR="000C53DC">
        <w:fldChar w:fldCharType="separate"/>
      </w:r>
      <w:r w:rsidR="00EB4111">
        <w:t>[6]</w:t>
      </w:r>
      <w:r w:rsidR="000C53DC">
        <w:fldChar w:fldCharType="end"/>
      </w:r>
      <w:r w:rsidR="000C53DC">
        <w:t>,</w:t>
      </w:r>
      <w:r w:rsidR="00401891">
        <w:t xml:space="preserve"> </w:t>
      </w:r>
      <w:r>
        <w:t>noting that G1052 states that documentation for the Quality Management System (QMS) should include, inter alia:</w:t>
      </w:r>
    </w:p>
    <w:p w14:paraId="0FBD3066" w14:textId="2A3E9A74" w:rsidR="00E82626" w:rsidRDefault="00E82626" w:rsidP="00BF5F4A">
      <w:pPr>
        <w:pStyle w:val="Bullet1"/>
      </w:pPr>
      <w:r>
        <w:t xml:space="preserve">Procedure documents, </w:t>
      </w:r>
      <w:r w:rsidR="00401891">
        <w:t>e.g.</w:t>
      </w:r>
      <w:r>
        <w:t>, Operating guidelines, operating procedures, work instructions</w:t>
      </w:r>
    </w:p>
    <w:p w14:paraId="7EDF0F39" w14:textId="3EB82B95" w:rsidR="00E82626" w:rsidRPr="00EB6E54" w:rsidRDefault="00E82626" w:rsidP="00BF5F4A">
      <w:pPr>
        <w:pStyle w:val="Bullet1"/>
      </w:pPr>
      <w:r>
        <w:t>Record keeping</w:t>
      </w:r>
    </w:p>
    <w:p w14:paraId="62D450EE" w14:textId="77777777" w:rsidR="006103B5" w:rsidRDefault="006103B5" w:rsidP="000F6C37">
      <w:pPr>
        <w:pStyle w:val="Brdtekst"/>
      </w:pPr>
    </w:p>
    <w:p w14:paraId="6500E313" w14:textId="77777777" w:rsidR="000F6C37" w:rsidRDefault="00B50978" w:rsidP="000F1939">
      <w:pPr>
        <w:pStyle w:val="Overskrift1"/>
        <w:rPr>
          <w:rFonts w:eastAsia="Arial"/>
          <w:lang w:val="en-US"/>
        </w:rPr>
      </w:pPr>
      <w:bookmarkStart w:id="13" w:name="_Toc166755345"/>
      <w:r>
        <w:rPr>
          <w:rFonts w:eastAsia="Arial"/>
          <w:lang w:val="en-US"/>
        </w:rPr>
        <w:lastRenderedPageBreak/>
        <w:t>Content</w:t>
      </w:r>
      <w:r w:rsidR="000F2279">
        <w:rPr>
          <w:rFonts w:eastAsia="Arial"/>
          <w:lang w:val="en-US"/>
        </w:rPr>
        <w:t xml:space="preserve"> </w:t>
      </w:r>
      <w:r>
        <w:rPr>
          <w:rFonts w:eastAsia="Arial"/>
          <w:lang w:val="en-US"/>
        </w:rPr>
        <w:t>of the document</w:t>
      </w:r>
      <w:bookmarkEnd w:id="13"/>
    </w:p>
    <w:p w14:paraId="6E14302F" w14:textId="77777777" w:rsidR="00810CE6" w:rsidRPr="00810CE6" w:rsidRDefault="00810CE6" w:rsidP="00810CE6">
      <w:pPr>
        <w:pStyle w:val="Heading1separatationline"/>
        <w:rPr>
          <w:lang w:val="en-US"/>
        </w:rPr>
      </w:pPr>
    </w:p>
    <w:p w14:paraId="17896493" w14:textId="16FCA613" w:rsidR="004C7BDD" w:rsidRPr="00B50978" w:rsidRDefault="004C7BDD" w:rsidP="004C7BDD">
      <w:pPr>
        <w:pStyle w:val="Brdtekst"/>
        <w:rPr>
          <w:lang w:val="en-US"/>
        </w:rPr>
      </w:pPr>
      <w:r w:rsidRPr="00DD15A3">
        <w:rPr>
          <w:lang w:val="en-US"/>
        </w:rPr>
        <w:t xml:space="preserve">The </w:t>
      </w:r>
      <w:r w:rsidR="005E2898" w:rsidRPr="00BF5F4A">
        <w:rPr>
          <w:lang w:val="en-US"/>
        </w:rPr>
        <w:t>G</w:t>
      </w:r>
      <w:r w:rsidRPr="00DD15A3">
        <w:rPr>
          <w:lang w:val="en-US"/>
        </w:rPr>
        <w:t>uideline describes proce</w:t>
      </w:r>
      <w:r>
        <w:rPr>
          <w:lang w:val="en-US"/>
        </w:rPr>
        <w:t xml:space="preserve">sses and </w:t>
      </w:r>
      <w:r w:rsidRPr="00B50978">
        <w:rPr>
          <w:lang w:val="en-US"/>
        </w:rPr>
        <w:t xml:space="preserve">procedures </w:t>
      </w:r>
      <w:r>
        <w:rPr>
          <w:lang w:val="en-US"/>
        </w:rPr>
        <w:t>associated with:</w:t>
      </w:r>
    </w:p>
    <w:p w14:paraId="0CE42BA7" w14:textId="77777777" w:rsidR="004C7BDD" w:rsidRDefault="004C7BDD" w:rsidP="008E45E3">
      <w:pPr>
        <w:pStyle w:val="Bullet1"/>
        <w:rPr>
          <w:lang w:val="en-US"/>
        </w:rPr>
      </w:pPr>
      <w:r>
        <w:rPr>
          <w:lang w:val="en-US"/>
        </w:rPr>
        <w:t>Day-to-day operation</w:t>
      </w:r>
      <w:r w:rsidR="003E1785">
        <w:rPr>
          <w:lang w:val="en-US"/>
        </w:rPr>
        <w:t>s to</w:t>
      </w:r>
      <w:r w:rsidR="008E45E3">
        <w:rPr>
          <w:lang w:val="en-US"/>
        </w:rPr>
        <w:t>;</w:t>
      </w:r>
    </w:p>
    <w:p w14:paraId="286B6DC0" w14:textId="757BF3DA" w:rsidR="004C7BDD" w:rsidRPr="008E45E3" w:rsidRDefault="00271E19" w:rsidP="008E45E3">
      <w:pPr>
        <w:pStyle w:val="Bullet2"/>
        <w:rPr>
          <w:rStyle w:val="Bullet2Char"/>
        </w:rPr>
      </w:pPr>
      <w:r>
        <w:rPr>
          <w:rStyle w:val="Bullet2Char"/>
        </w:rPr>
        <w:t>p</w:t>
      </w:r>
      <w:r w:rsidR="004C7BDD" w:rsidRPr="008E45E3">
        <w:rPr>
          <w:rStyle w:val="Bullet2Char"/>
        </w:rPr>
        <w:t xml:space="preserve">rovide timely and relevant information on factors that may influence the </w:t>
      </w:r>
      <w:r w:rsidR="00826406">
        <w:rPr>
          <w:rStyle w:val="Bullet2Char"/>
        </w:rPr>
        <w:t>vessel’</w:t>
      </w:r>
      <w:r w:rsidR="00826406" w:rsidRPr="008E45E3">
        <w:rPr>
          <w:rStyle w:val="Bullet2Char"/>
        </w:rPr>
        <w:t xml:space="preserve">s </w:t>
      </w:r>
      <w:r w:rsidR="004C7BDD" w:rsidRPr="008E45E3">
        <w:rPr>
          <w:rStyle w:val="Bullet2Char"/>
        </w:rPr>
        <w:t>movements and assist onboard decision-making</w:t>
      </w:r>
      <w:r w:rsidR="008E45E3">
        <w:rPr>
          <w:rStyle w:val="Bullet2Char"/>
        </w:rPr>
        <w:t>;</w:t>
      </w:r>
    </w:p>
    <w:p w14:paraId="3C5E2E8D" w14:textId="77777777" w:rsidR="004C7BDD" w:rsidRPr="008E45E3" w:rsidRDefault="00271E19" w:rsidP="008E45E3">
      <w:pPr>
        <w:pStyle w:val="Bullet2"/>
        <w:rPr>
          <w:rStyle w:val="Bullet2Char"/>
        </w:rPr>
      </w:pPr>
      <w:r>
        <w:rPr>
          <w:rStyle w:val="Bullet2Char"/>
        </w:rPr>
        <w:t>m</w:t>
      </w:r>
      <w:r w:rsidR="004C7BDD" w:rsidRPr="008E45E3">
        <w:rPr>
          <w:rStyle w:val="Bullet2Char"/>
        </w:rPr>
        <w:t xml:space="preserve">onitor and manage </w:t>
      </w:r>
      <w:r w:rsidR="00826406">
        <w:rPr>
          <w:rStyle w:val="Bullet2Char"/>
        </w:rPr>
        <w:t>vessel</w:t>
      </w:r>
      <w:r w:rsidR="00826406" w:rsidRPr="008E45E3">
        <w:rPr>
          <w:rStyle w:val="Bullet2Char"/>
        </w:rPr>
        <w:t xml:space="preserve"> </w:t>
      </w:r>
      <w:r w:rsidR="004C7BDD" w:rsidRPr="008E45E3">
        <w:rPr>
          <w:rStyle w:val="Bullet2Char"/>
        </w:rPr>
        <w:t xml:space="preserve">traffic to ensure the safety and efficiency of </w:t>
      </w:r>
      <w:r w:rsidR="00826406">
        <w:rPr>
          <w:rStyle w:val="Bullet2Char"/>
        </w:rPr>
        <w:t>vessel</w:t>
      </w:r>
      <w:r w:rsidR="00826406" w:rsidRPr="008E45E3">
        <w:rPr>
          <w:rStyle w:val="Bullet2Char"/>
        </w:rPr>
        <w:t xml:space="preserve"> </w:t>
      </w:r>
      <w:r w:rsidR="004C7BDD" w:rsidRPr="008E45E3">
        <w:rPr>
          <w:rStyle w:val="Bullet2Char"/>
        </w:rPr>
        <w:t>movements</w:t>
      </w:r>
      <w:r w:rsidR="008E45E3">
        <w:rPr>
          <w:rStyle w:val="Bullet2Char"/>
        </w:rPr>
        <w:t>; and</w:t>
      </w:r>
    </w:p>
    <w:p w14:paraId="042C9BDC" w14:textId="77777777" w:rsidR="004C7BDD" w:rsidRPr="008E45E3" w:rsidRDefault="00271E19" w:rsidP="008E45E3">
      <w:pPr>
        <w:pStyle w:val="Bullet2"/>
        <w:rPr>
          <w:rStyle w:val="Bullet2Char"/>
        </w:rPr>
      </w:pPr>
      <w:r>
        <w:rPr>
          <w:rStyle w:val="Bullet2Char"/>
        </w:rPr>
        <w:t>r</w:t>
      </w:r>
      <w:r w:rsidR="004C7BDD" w:rsidRPr="008E45E3">
        <w:rPr>
          <w:rStyle w:val="Bullet2Char"/>
        </w:rPr>
        <w:t>espond to developing unsafe situations</w:t>
      </w:r>
      <w:r w:rsidR="008E45E3">
        <w:rPr>
          <w:rStyle w:val="Bullet2Char"/>
        </w:rPr>
        <w:t>.</w:t>
      </w:r>
    </w:p>
    <w:p w14:paraId="3E640915" w14:textId="77777777" w:rsidR="004C7BDD" w:rsidRPr="00C860D7" w:rsidRDefault="003E1785" w:rsidP="008E45E3">
      <w:pPr>
        <w:pStyle w:val="Bullet1"/>
        <w:rPr>
          <w:lang w:val="en-US"/>
        </w:rPr>
      </w:pPr>
      <w:r>
        <w:rPr>
          <w:lang w:val="en-US"/>
        </w:rPr>
        <w:t>M</w:t>
      </w:r>
      <w:r w:rsidR="004C7BDD" w:rsidRPr="00C860D7">
        <w:rPr>
          <w:lang w:val="en-US"/>
        </w:rPr>
        <w:t>anagement</w:t>
      </w:r>
      <w:r>
        <w:rPr>
          <w:lang w:val="en-US"/>
        </w:rPr>
        <w:t xml:space="preserve"> and administration to</w:t>
      </w:r>
      <w:r w:rsidR="00A254C8">
        <w:rPr>
          <w:lang w:val="en-US"/>
        </w:rPr>
        <w:t>;</w:t>
      </w:r>
    </w:p>
    <w:p w14:paraId="1EBD5362" w14:textId="77777777" w:rsidR="004C7BDD" w:rsidRPr="008E45E3" w:rsidRDefault="00271E19" w:rsidP="008E45E3">
      <w:pPr>
        <w:pStyle w:val="Bullet2"/>
        <w:rPr>
          <w:rStyle w:val="Bullet2Char"/>
        </w:rPr>
      </w:pPr>
      <w:r>
        <w:rPr>
          <w:rStyle w:val="Bullet2Char"/>
        </w:rPr>
        <w:t>e</w:t>
      </w:r>
      <w:r w:rsidR="004C7BDD" w:rsidRPr="008E45E3">
        <w:rPr>
          <w:rStyle w:val="Bullet2Char"/>
        </w:rPr>
        <w:t>nsur</w:t>
      </w:r>
      <w:r w:rsidR="003E1785" w:rsidRPr="008E45E3">
        <w:rPr>
          <w:rStyle w:val="Bullet2Char"/>
        </w:rPr>
        <w:t xml:space="preserve">e </w:t>
      </w:r>
      <w:r w:rsidR="004C7BDD" w:rsidRPr="008E45E3">
        <w:rPr>
          <w:rStyle w:val="Bullet2Char"/>
        </w:rPr>
        <w:t xml:space="preserve">the VTS </w:t>
      </w:r>
      <w:r w:rsidR="003E1785" w:rsidRPr="008E45E3">
        <w:rPr>
          <w:rStyle w:val="Bullet2Char"/>
        </w:rPr>
        <w:t>operates in accordance with relevant international conventions and IMO instruments, IALA standards and national law</w:t>
      </w:r>
      <w:r w:rsidR="008E45E3" w:rsidRPr="008E45E3">
        <w:rPr>
          <w:rStyle w:val="Bullet2Char"/>
        </w:rPr>
        <w:t>; and</w:t>
      </w:r>
    </w:p>
    <w:p w14:paraId="60348787" w14:textId="77777777" w:rsidR="004C7BDD" w:rsidRPr="008E45E3" w:rsidRDefault="00271E19" w:rsidP="008E45E3">
      <w:pPr>
        <w:pStyle w:val="Bullet2"/>
        <w:rPr>
          <w:rStyle w:val="Bullet2Char"/>
        </w:rPr>
      </w:pPr>
      <w:r>
        <w:rPr>
          <w:rStyle w:val="Bullet2Char"/>
        </w:rPr>
        <w:t>s</w:t>
      </w:r>
      <w:r w:rsidR="00F76580" w:rsidRPr="008E45E3">
        <w:rPr>
          <w:rStyle w:val="Bullet2Char"/>
        </w:rPr>
        <w:t xml:space="preserve">et </w:t>
      </w:r>
      <w:r w:rsidR="003E1785" w:rsidRPr="008E45E3">
        <w:rPr>
          <w:rStyle w:val="Bullet2Char"/>
        </w:rPr>
        <w:t xml:space="preserve">operational </w:t>
      </w:r>
      <w:r w:rsidR="00F76580" w:rsidRPr="008E45E3">
        <w:rPr>
          <w:rStyle w:val="Bullet2Char"/>
        </w:rPr>
        <w:t xml:space="preserve">objectives </w:t>
      </w:r>
      <w:r w:rsidR="004C7BDD" w:rsidRPr="008E45E3">
        <w:rPr>
          <w:rStyle w:val="Bullet2Char"/>
        </w:rPr>
        <w:t xml:space="preserve">for the VTS that are consistent with improving safety and efficiency of </w:t>
      </w:r>
      <w:r w:rsidR="00826406">
        <w:rPr>
          <w:rStyle w:val="Bullet2Char"/>
        </w:rPr>
        <w:t>vessel</w:t>
      </w:r>
      <w:r w:rsidR="00826406" w:rsidRPr="008E45E3">
        <w:rPr>
          <w:rStyle w:val="Bullet2Char"/>
        </w:rPr>
        <w:t xml:space="preserve"> </w:t>
      </w:r>
      <w:r w:rsidR="004C7BDD" w:rsidRPr="008E45E3">
        <w:rPr>
          <w:rStyle w:val="Bullet2Char"/>
        </w:rPr>
        <w:t>traffic and protection of the environment</w:t>
      </w:r>
      <w:r w:rsidR="003E1785" w:rsidRPr="008E45E3">
        <w:rPr>
          <w:rStyle w:val="Bullet2Char"/>
        </w:rPr>
        <w:t xml:space="preserve"> and routinely evaluating that they are being achieved</w:t>
      </w:r>
      <w:r w:rsidR="00F76580" w:rsidRPr="008E45E3">
        <w:rPr>
          <w:rStyle w:val="Bullet2Char"/>
        </w:rPr>
        <w:t>.</w:t>
      </w:r>
    </w:p>
    <w:p w14:paraId="5A403755" w14:textId="77777777" w:rsidR="00810CE6" w:rsidRPr="00B50978" w:rsidRDefault="00810CE6" w:rsidP="00810CE6">
      <w:pPr>
        <w:pStyle w:val="Brdtekst"/>
        <w:rPr>
          <w:lang w:val="en-US"/>
        </w:rPr>
      </w:pPr>
      <w:r>
        <w:rPr>
          <w:lang w:val="en-US"/>
        </w:rPr>
        <w:t xml:space="preserve">These processes and </w:t>
      </w:r>
      <w:r w:rsidRPr="00B50978">
        <w:rPr>
          <w:lang w:val="en-US"/>
        </w:rPr>
        <w:t>procedures</w:t>
      </w:r>
      <w:r>
        <w:rPr>
          <w:lang w:val="en-US"/>
        </w:rPr>
        <w:t xml:space="preserve"> are separated into activities that are either </w:t>
      </w:r>
      <w:r w:rsidRPr="00B50978">
        <w:rPr>
          <w:lang w:val="en-US"/>
        </w:rPr>
        <w:t>internal</w:t>
      </w:r>
      <w:r w:rsidRPr="00B50978">
        <w:rPr>
          <w:spacing w:val="-7"/>
          <w:lang w:val="en-US"/>
        </w:rPr>
        <w:t xml:space="preserve"> </w:t>
      </w:r>
      <w:r w:rsidRPr="00B50978">
        <w:rPr>
          <w:lang w:val="en-US"/>
        </w:rPr>
        <w:t>or</w:t>
      </w:r>
      <w:r w:rsidRPr="00B50978">
        <w:rPr>
          <w:spacing w:val="-4"/>
          <w:lang w:val="en-US"/>
        </w:rPr>
        <w:t xml:space="preserve"> </w:t>
      </w:r>
      <w:r w:rsidRPr="00B50978">
        <w:rPr>
          <w:lang w:val="en-US"/>
        </w:rPr>
        <w:t>external</w:t>
      </w:r>
      <w:r>
        <w:rPr>
          <w:lang w:val="en-US"/>
        </w:rPr>
        <w:t xml:space="preserve"> to the VTS, and subsequently split into</w:t>
      </w:r>
      <w:r w:rsidRPr="00B50978">
        <w:rPr>
          <w:spacing w:val="-8"/>
          <w:lang w:val="en-US"/>
        </w:rPr>
        <w:t xml:space="preserve"> </w:t>
      </w:r>
      <w:r w:rsidRPr="00B50978">
        <w:rPr>
          <w:lang w:val="en-US"/>
        </w:rPr>
        <w:t>routine</w:t>
      </w:r>
      <w:r w:rsidRPr="00B50978">
        <w:rPr>
          <w:spacing w:val="-7"/>
          <w:lang w:val="en-US"/>
        </w:rPr>
        <w:t xml:space="preserve"> </w:t>
      </w:r>
      <w:r>
        <w:rPr>
          <w:lang w:val="en-US"/>
        </w:rPr>
        <w:t>or</w:t>
      </w:r>
      <w:r w:rsidRPr="00B50978">
        <w:rPr>
          <w:spacing w:val="-4"/>
          <w:lang w:val="en-US"/>
        </w:rPr>
        <w:t xml:space="preserve"> </w:t>
      </w:r>
      <w:r w:rsidRPr="00B50978">
        <w:rPr>
          <w:lang w:val="en-US"/>
        </w:rPr>
        <w:t>emergency</w:t>
      </w:r>
      <w:r>
        <w:rPr>
          <w:lang w:val="en-US"/>
        </w:rPr>
        <w:t>:</w:t>
      </w:r>
    </w:p>
    <w:p w14:paraId="6C97AA4B" w14:textId="793ADAFC" w:rsidR="00244D75" w:rsidRPr="00BF5F4A" w:rsidRDefault="00244D75" w:rsidP="00810CE6">
      <w:pPr>
        <w:pStyle w:val="Bullet1"/>
        <w:rPr>
          <w:iCs/>
          <w:lang w:val="en-US"/>
        </w:rPr>
      </w:pPr>
      <w:r w:rsidRPr="00BF5F4A">
        <w:rPr>
          <w:iCs/>
          <w:lang w:val="en-US"/>
        </w:rPr>
        <w:t>Internal</w:t>
      </w:r>
      <w:r w:rsidRPr="00BF5F4A">
        <w:rPr>
          <w:iCs/>
          <w:spacing w:val="-8"/>
          <w:lang w:val="en-US"/>
        </w:rPr>
        <w:t xml:space="preserve"> </w:t>
      </w:r>
      <w:r w:rsidRPr="00BF5F4A">
        <w:rPr>
          <w:iCs/>
          <w:lang w:val="en-US"/>
        </w:rPr>
        <w:t>Pr</w:t>
      </w:r>
      <w:r w:rsidRPr="00BF5F4A">
        <w:rPr>
          <w:iCs/>
          <w:spacing w:val="1"/>
          <w:lang w:val="en-US"/>
        </w:rPr>
        <w:t>o</w:t>
      </w:r>
      <w:r w:rsidRPr="00BF5F4A">
        <w:rPr>
          <w:iCs/>
          <w:lang w:val="en-US"/>
        </w:rPr>
        <w:t>cedures</w:t>
      </w:r>
      <w:r w:rsidRPr="00BF5F4A">
        <w:rPr>
          <w:iCs/>
          <w:spacing w:val="-12"/>
          <w:lang w:val="en-US"/>
        </w:rPr>
        <w:t xml:space="preserve"> </w:t>
      </w:r>
      <w:r w:rsidRPr="00BF5F4A">
        <w:rPr>
          <w:iCs/>
          <w:lang w:val="en-US"/>
        </w:rPr>
        <w:t>–</w:t>
      </w:r>
      <w:r w:rsidRPr="00BF5F4A">
        <w:rPr>
          <w:iCs/>
          <w:spacing w:val="-1"/>
          <w:lang w:val="en-US"/>
        </w:rPr>
        <w:t xml:space="preserve"> </w:t>
      </w:r>
      <w:r w:rsidRPr="00BF5F4A">
        <w:rPr>
          <w:iCs/>
          <w:lang w:val="en-US"/>
        </w:rPr>
        <w:t>procedures</w:t>
      </w:r>
      <w:r w:rsidRPr="00BF5F4A">
        <w:rPr>
          <w:iCs/>
          <w:spacing w:val="-11"/>
          <w:lang w:val="en-US"/>
        </w:rPr>
        <w:t xml:space="preserve"> </w:t>
      </w:r>
      <w:r w:rsidRPr="00BF5F4A">
        <w:rPr>
          <w:iCs/>
          <w:lang w:val="en-US"/>
        </w:rPr>
        <w:t>t</w:t>
      </w:r>
      <w:r w:rsidRPr="00BF5F4A">
        <w:rPr>
          <w:iCs/>
          <w:spacing w:val="-1"/>
          <w:lang w:val="en-US"/>
        </w:rPr>
        <w:t>h</w:t>
      </w:r>
      <w:r w:rsidRPr="00BF5F4A">
        <w:rPr>
          <w:iCs/>
          <w:lang w:val="en-US"/>
        </w:rPr>
        <w:t>at</w:t>
      </w:r>
      <w:r w:rsidRPr="00BF5F4A">
        <w:rPr>
          <w:iCs/>
          <w:spacing w:val="-4"/>
          <w:lang w:val="en-US"/>
        </w:rPr>
        <w:t xml:space="preserve"> </w:t>
      </w:r>
      <w:r w:rsidRPr="00BF5F4A">
        <w:rPr>
          <w:iCs/>
          <w:lang w:val="en-US"/>
        </w:rPr>
        <w:t>cover</w:t>
      </w:r>
      <w:r w:rsidRPr="00BF5F4A">
        <w:rPr>
          <w:iCs/>
          <w:spacing w:val="-5"/>
          <w:lang w:val="en-US"/>
        </w:rPr>
        <w:t xml:space="preserve"> </w:t>
      </w:r>
      <w:r w:rsidRPr="00BF5F4A">
        <w:rPr>
          <w:iCs/>
          <w:lang w:val="en-US"/>
        </w:rPr>
        <w:t>the</w:t>
      </w:r>
      <w:r w:rsidRPr="00BF5F4A">
        <w:rPr>
          <w:iCs/>
          <w:spacing w:val="-4"/>
          <w:lang w:val="en-US"/>
        </w:rPr>
        <w:t xml:space="preserve"> </w:t>
      </w:r>
      <w:r w:rsidRPr="00BF5F4A">
        <w:rPr>
          <w:iCs/>
          <w:lang w:val="en-US"/>
        </w:rPr>
        <w:t>day-to-day</w:t>
      </w:r>
      <w:r w:rsidRPr="00BF5F4A">
        <w:rPr>
          <w:iCs/>
          <w:spacing w:val="-10"/>
          <w:lang w:val="en-US"/>
        </w:rPr>
        <w:t xml:space="preserve"> </w:t>
      </w:r>
      <w:r w:rsidRPr="00BF5F4A">
        <w:rPr>
          <w:iCs/>
          <w:spacing w:val="-1"/>
          <w:lang w:val="en-US"/>
        </w:rPr>
        <w:t>r</w:t>
      </w:r>
      <w:r w:rsidRPr="00BF5F4A">
        <w:rPr>
          <w:iCs/>
          <w:lang w:val="en-US"/>
        </w:rPr>
        <w:t>unning</w:t>
      </w:r>
      <w:r w:rsidRPr="00BF5F4A">
        <w:rPr>
          <w:iCs/>
          <w:spacing w:val="-7"/>
          <w:lang w:val="en-US"/>
        </w:rPr>
        <w:t xml:space="preserve"> </w:t>
      </w:r>
      <w:r w:rsidRPr="00BF5F4A">
        <w:rPr>
          <w:iCs/>
          <w:lang w:val="en-US"/>
        </w:rPr>
        <w:t>of</w:t>
      </w:r>
      <w:r w:rsidRPr="00BF5F4A">
        <w:rPr>
          <w:iCs/>
          <w:spacing w:val="-2"/>
          <w:lang w:val="en-US"/>
        </w:rPr>
        <w:t xml:space="preserve"> </w:t>
      </w:r>
      <w:r w:rsidRPr="00BF5F4A">
        <w:rPr>
          <w:iCs/>
          <w:lang w:val="en-US"/>
        </w:rPr>
        <w:t>a</w:t>
      </w:r>
      <w:r w:rsidRPr="00BF5F4A">
        <w:rPr>
          <w:iCs/>
          <w:spacing w:val="-2"/>
          <w:lang w:val="en-US"/>
        </w:rPr>
        <w:t xml:space="preserve"> </w:t>
      </w:r>
      <w:r w:rsidRPr="00BF5F4A">
        <w:rPr>
          <w:iCs/>
          <w:lang w:val="en-US"/>
        </w:rPr>
        <w:t>VTS,</w:t>
      </w:r>
      <w:r w:rsidRPr="00BF5F4A">
        <w:rPr>
          <w:iCs/>
          <w:spacing w:val="-11"/>
          <w:lang w:val="en-US"/>
        </w:rPr>
        <w:t xml:space="preserve"> </w:t>
      </w:r>
      <w:r w:rsidRPr="00BF5F4A">
        <w:rPr>
          <w:iCs/>
          <w:spacing w:val="-1"/>
          <w:lang w:val="en-US"/>
        </w:rPr>
        <w:t>i</w:t>
      </w:r>
      <w:r w:rsidRPr="00BF5F4A">
        <w:rPr>
          <w:iCs/>
          <w:lang w:val="en-US"/>
        </w:rPr>
        <w:t>ncluding</w:t>
      </w:r>
      <w:r w:rsidR="00921BC6" w:rsidRPr="00BF5F4A">
        <w:rPr>
          <w:iCs/>
          <w:lang w:val="en-US"/>
        </w:rPr>
        <w:t xml:space="preserve"> but not limited to </w:t>
      </w:r>
      <w:r w:rsidRPr="00BF5F4A">
        <w:rPr>
          <w:iCs/>
          <w:lang w:val="en-US"/>
        </w:rPr>
        <w:t>the</w:t>
      </w:r>
      <w:r w:rsidRPr="00BF5F4A">
        <w:rPr>
          <w:iCs/>
          <w:spacing w:val="-4"/>
          <w:lang w:val="en-US"/>
        </w:rPr>
        <w:t xml:space="preserve"> </w:t>
      </w:r>
      <w:r w:rsidRPr="00BF5F4A">
        <w:rPr>
          <w:iCs/>
          <w:lang w:val="en-US"/>
        </w:rPr>
        <w:t>operation</w:t>
      </w:r>
      <w:r w:rsidRPr="00BF5F4A">
        <w:rPr>
          <w:iCs/>
          <w:spacing w:val="-9"/>
          <w:lang w:val="en-US"/>
        </w:rPr>
        <w:t xml:space="preserve"> </w:t>
      </w:r>
      <w:r w:rsidRPr="00BF5F4A">
        <w:rPr>
          <w:iCs/>
          <w:lang w:val="en-US"/>
        </w:rPr>
        <w:t>of</w:t>
      </w:r>
      <w:r w:rsidRPr="00BF5F4A">
        <w:rPr>
          <w:iCs/>
          <w:spacing w:val="-3"/>
          <w:lang w:val="en-US"/>
        </w:rPr>
        <w:t xml:space="preserve"> </w:t>
      </w:r>
      <w:r w:rsidRPr="00BF5F4A">
        <w:rPr>
          <w:iCs/>
          <w:lang w:val="en-US"/>
        </w:rPr>
        <w:t>syste</w:t>
      </w:r>
      <w:r w:rsidRPr="00BF5F4A">
        <w:rPr>
          <w:iCs/>
          <w:spacing w:val="-2"/>
          <w:lang w:val="en-US"/>
        </w:rPr>
        <w:t>m</w:t>
      </w:r>
      <w:r w:rsidRPr="00BF5F4A">
        <w:rPr>
          <w:iCs/>
          <w:lang w:val="en-US"/>
        </w:rPr>
        <w:t>s</w:t>
      </w:r>
      <w:r w:rsidRPr="00BF5F4A">
        <w:rPr>
          <w:iCs/>
          <w:spacing w:val="-8"/>
          <w:lang w:val="en-US"/>
        </w:rPr>
        <w:t xml:space="preserve"> </w:t>
      </w:r>
      <w:r w:rsidRPr="00BF5F4A">
        <w:rPr>
          <w:iCs/>
          <w:lang w:val="en-US"/>
        </w:rPr>
        <w:t>and</w:t>
      </w:r>
      <w:r w:rsidRPr="00BF5F4A">
        <w:rPr>
          <w:iCs/>
          <w:spacing w:val="-4"/>
          <w:lang w:val="en-US"/>
        </w:rPr>
        <w:t xml:space="preserve"> </w:t>
      </w:r>
      <w:r w:rsidRPr="00BF5F4A">
        <w:rPr>
          <w:iCs/>
          <w:lang w:val="en-US"/>
        </w:rPr>
        <w:t>sensors,</w:t>
      </w:r>
      <w:r w:rsidRPr="00BF5F4A">
        <w:rPr>
          <w:iCs/>
          <w:spacing w:val="-9"/>
          <w:lang w:val="en-US"/>
        </w:rPr>
        <w:t xml:space="preserve"> </w:t>
      </w:r>
      <w:r w:rsidRPr="00BF5F4A">
        <w:rPr>
          <w:iCs/>
          <w:spacing w:val="-1"/>
          <w:lang w:val="en-US"/>
        </w:rPr>
        <w:t>i</w:t>
      </w:r>
      <w:r w:rsidRPr="00BF5F4A">
        <w:rPr>
          <w:iCs/>
          <w:lang w:val="en-US"/>
        </w:rPr>
        <w:t>nteractions</w:t>
      </w:r>
      <w:r w:rsidRPr="00BF5F4A">
        <w:rPr>
          <w:iCs/>
          <w:spacing w:val="-12"/>
          <w:lang w:val="en-US"/>
        </w:rPr>
        <w:t xml:space="preserve"> </w:t>
      </w:r>
      <w:r w:rsidRPr="00BF5F4A">
        <w:rPr>
          <w:iCs/>
          <w:lang w:val="en-US"/>
        </w:rPr>
        <w:t>a</w:t>
      </w:r>
      <w:r w:rsidRPr="00BF5F4A">
        <w:rPr>
          <w:iCs/>
          <w:spacing w:val="-2"/>
          <w:lang w:val="en-US"/>
        </w:rPr>
        <w:t>m</w:t>
      </w:r>
      <w:r w:rsidRPr="00BF5F4A">
        <w:rPr>
          <w:iCs/>
          <w:lang w:val="en-US"/>
        </w:rPr>
        <w:t>ong</w:t>
      </w:r>
      <w:r w:rsidRPr="00BF5F4A">
        <w:rPr>
          <w:iCs/>
          <w:spacing w:val="-7"/>
          <w:lang w:val="en-US"/>
        </w:rPr>
        <w:t xml:space="preserve"> </w:t>
      </w:r>
      <w:r w:rsidRPr="00BF5F4A">
        <w:rPr>
          <w:iCs/>
          <w:lang w:val="en-US"/>
        </w:rPr>
        <w:t>the</w:t>
      </w:r>
      <w:r w:rsidRPr="00BF5F4A">
        <w:rPr>
          <w:iCs/>
          <w:spacing w:val="-3"/>
          <w:lang w:val="en-US"/>
        </w:rPr>
        <w:t xml:space="preserve"> </w:t>
      </w:r>
      <w:r w:rsidRPr="00BF5F4A">
        <w:rPr>
          <w:iCs/>
          <w:lang w:val="en-US"/>
        </w:rPr>
        <w:t>staff and</w:t>
      </w:r>
      <w:r w:rsidRPr="00BF5F4A">
        <w:rPr>
          <w:iCs/>
          <w:spacing w:val="-4"/>
          <w:lang w:val="en-US"/>
        </w:rPr>
        <w:t xml:space="preserve"> </w:t>
      </w:r>
      <w:r w:rsidRPr="00BF5F4A">
        <w:rPr>
          <w:iCs/>
          <w:lang w:val="en-US"/>
        </w:rPr>
        <w:t>the</w:t>
      </w:r>
      <w:r w:rsidRPr="00BF5F4A">
        <w:rPr>
          <w:iCs/>
          <w:spacing w:val="-3"/>
          <w:lang w:val="en-US"/>
        </w:rPr>
        <w:t xml:space="preserve"> </w:t>
      </w:r>
      <w:r w:rsidRPr="00BF5F4A">
        <w:rPr>
          <w:iCs/>
          <w:lang w:val="en-US"/>
        </w:rPr>
        <w:t>inte</w:t>
      </w:r>
      <w:r w:rsidRPr="00BF5F4A">
        <w:rPr>
          <w:iCs/>
          <w:spacing w:val="-1"/>
          <w:lang w:val="en-US"/>
        </w:rPr>
        <w:t>r</w:t>
      </w:r>
      <w:r w:rsidRPr="00BF5F4A">
        <w:rPr>
          <w:iCs/>
          <w:lang w:val="en-US"/>
        </w:rPr>
        <w:t>nal</w:t>
      </w:r>
      <w:r w:rsidRPr="00BF5F4A">
        <w:rPr>
          <w:iCs/>
          <w:spacing w:val="-7"/>
          <w:lang w:val="en-US"/>
        </w:rPr>
        <w:t xml:space="preserve"> </w:t>
      </w:r>
      <w:r w:rsidRPr="00BF5F4A">
        <w:rPr>
          <w:iCs/>
          <w:spacing w:val="-2"/>
          <w:lang w:val="en-US"/>
        </w:rPr>
        <w:t>m</w:t>
      </w:r>
      <w:r w:rsidRPr="00BF5F4A">
        <w:rPr>
          <w:iCs/>
          <w:lang w:val="en-US"/>
        </w:rPr>
        <w:t>anag</w:t>
      </w:r>
      <w:r w:rsidRPr="00BF5F4A">
        <w:rPr>
          <w:iCs/>
          <w:spacing w:val="1"/>
          <w:lang w:val="en-US"/>
        </w:rPr>
        <w:t>e</w:t>
      </w:r>
      <w:r w:rsidRPr="00BF5F4A">
        <w:rPr>
          <w:iCs/>
          <w:lang w:val="en-US"/>
        </w:rPr>
        <w:t>ment</w:t>
      </w:r>
      <w:r w:rsidR="00EA16CA">
        <w:rPr>
          <w:iCs/>
          <w:lang w:val="en-US"/>
        </w:rPr>
        <w:t>,</w:t>
      </w:r>
      <w:r w:rsidR="00804CEB" w:rsidRPr="00BF5F4A">
        <w:rPr>
          <w:iCs/>
          <w:lang w:val="en-US"/>
        </w:rPr>
        <w:t xml:space="preserve"> </w:t>
      </w:r>
      <w:r w:rsidR="00921BC6" w:rsidRPr="00BF5F4A">
        <w:rPr>
          <w:iCs/>
          <w:spacing w:val="-13"/>
          <w:lang w:val="en-US"/>
        </w:rPr>
        <w:t>etc.</w:t>
      </w:r>
    </w:p>
    <w:p w14:paraId="116CE71A" w14:textId="77777777" w:rsidR="00244D75" w:rsidRPr="00BF5F4A" w:rsidRDefault="00244D75" w:rsidP="00810CE6">
      <w:pPr>
        <w:pStyle w:val="Bullet1"/>
        <w:rPr>
          <w:iCs/>
          <w:lang w:val="en-US"/>
        </w:rPr>
      </w:pPr>
      <w:r w:rsidRPr="00BF5F4A">
        <w:rPr>
          <w:iCs/>
          <w:lang w:val="en-US"/>
        </w:rPr>
        <w:t>External</w:t>
      </w:r>
      <w:r w:rsidRPr="00BF5F4A">
        <w:rPr>
          <w:iCs/>
          <w:spacing w:val="-9"/>
          <w:lang w:val="en-US"/>
        </w:rPr>
        <w:t xml:space="preserve"> </w:t>
      </w:r>
      <w:r w:rsidRPr="00BF5F4A">
        <w:rPr>
          <w:iCs/>
          <w:lang w:val="en-US"/>
        </w:rPr>
        <w:t>Procedures</w:t>
      </w:r>
      <w:r w:rsidRPr="00BF5F4A">
        <w:rPr>
          <w:iCs/>
          <w:spacing w:val="-12"/>
          <w:lang w:val="en-US"/>
        </w:rPr>
        <w:t xml:space="preserve"> </w:t>
      </w:r>
      <w:r w:rsidRPr="00BF5F4A">
        <w:rPr>
          <w:iCs/>
          <w:lang w:val="en-US"/>
        </w:rPr>
        <w:t>–</w:t>
      </w:r>
      <w:r w:rsidRPr="00BF5F4A">
        <w:rPr>
          <w:iCs/>
          <w:spacing w:val="-1"/>
          <w:lang w:val="en-US"/>
        </w:rPr>
        <w:t xml:space="preserve"> </w:t>
      </w:r>
      <w:r w:rsidRPr="00BF5F4A">
        <w:rPr>
          <w:iCs/>
          <w:lang w:val="en-US"/>
        </w:rPr>
        <w:t>procedures</w:t>
      </w:r>
      <w:r w:rsidRPr="00BF5F4A">
        <w:rPr>
          <w:iCs/>
          <w:spacing w:val="-11"/>
          <w:lang w:val="en-US"/>
        </w:rPr>
        <w:t xml:space="preserve"> </w:t>
      </w:r>
      <w:r w:rsidRPr="00BF5F4A">
        <w:rPr>
          <w:iCs/>
          <w:spacing w:val="-1"/>
          <w:lang w:val="en-US"/>
        </w:rPr>
        <w:t>t</w:t>
      </w:r>
      <w:r w:rsidRPr="00BF5F4A">
        <w:rPr>
          <w:iCs/>
          <w:lang w:val="en-US"/>
        </w:rPr>
        <w:t>hat</w:t>
      </w:r>
      <w:r w:rsidRPr="00BF5F4A">
        <w:rPr>
          <w:iCs/>
          <w:spacing w:val="-4"/>
          <w:lang w:val="en-US"/>
        </w:rPr>
        <w:t xml:space="preserve"> </w:t>
      </w:r>
      <w:r w:rsidR="00E403C3" w:rsidRPr="00BF5F4A">
        <w:rPr>
          <w:iCs/>
          <w:spacing w:val="-7"/>
          <w:lang w:val="en-US"/>
        </w:rPr>
        <w:t xml:space="preserve">cover </w:t>
      </w:r>
      <w:r w:rsidRPr="00BF5F4A">
        <w:rPr>
          <w:iCs/>
          <w:spacing w:val="-1"/>
          <w:lang w:val="en-US"/>
        </w:rPr>
        <w:t>t</w:t>
      </w:r>
      <w:r w:rsidRPr="00BF5F4A">
        <w:rPr>
          <w:iCs/>
          <w:lang w:val="en-US"/>
        </w:rPr>
        <w:t>he</w:t>
      </w:r>
      <w:r w:rsidRPr="00BF5F4A">
        <w:rPr>
          <w:iCs/>
          <w:spacing w:val="-3"/>
          <w:lang w:val="en-US"/>
        </w:rPr>
        <w:t xml:space="preserve"> </w:t>
      </w:r>
      <w:r w:rsidRPr="00BF5F4A">
        <w:rPr>
          <w:iCs/>
          <w:lang w:val="en-US"/>
        </w:rPr>
        <w:t>interacti</w:t>
      </w:r>
      <w:r w:rsidRPr="00BF5F4A">
        <w:rPr>
          <w:iCs/>
          <w:spacing w:val="-1"/>
          <w:lang w:val="en-US"/>
        </w:rPr>
        <w:t>o</w:t>
      </w:r>
      <w:r w:rsidRPr="00BF5F4A">
        <w:rPr>
          <w:iCs/>
          <w:lang w:val="en-US"/>
        </w:rPr>
        <w:t>n</w:t>
      </w:r>
      <w:r w:rsidRPr="00BF5F4A">
        <w:rPr>
          <w:iCs/>
          <w:spacing w:val="-10"/>
          <w:lang w:val="en-US"/>
        </w:rPr>
        <w:t xml:space="preserve"> </w:t>
      </w:r>
      <w:r w:rsidRPr="00BF5F4A">
        <w:rPr>
          <w:iCs/>
          <w:lang w:val="en-US"/>
        </w:rPr>
        <w:t>with</w:t>
      </w:r>
      <w:r w:rsidRPr="00BF5F4A">
        <w:rPr>
          <w:iCs/>
          <w:spacing w:val="-4"/>
          <w:lang w:val="en-US"/>
        </w:rPr>
        <w:t xml:space="preserve"> </w:t>
      </w:r>
      <w:r w:rsidRPr="00BF5F4A">
        <w:rPr>
          <w:iCs/>
          <w:lang w:val="en-US"/>
        </w:rPr>
        <w:t>participating</w:t>
      </w:r>
      <w:r w:rsidRPr="00BF5F4A">
        <w:rPr>
          <w:iCs/>
          <w:spacing w:val="-12"/>
          <w:lang w:val="en-US"/>
        </w:rPr>
        <w:t xml:space="preserve"> </w:t>
      </w:r>
      <w:r w:rsidR="005E621E" w:rsidRPr="00BF5F4A">
        <w:rPr>
          <w:iCs/>
          <w:lang w:val="en-US"/>
        </w:rPr>
        <w:t xml:space="preserve">ships </w:t>
      </w:r>
      <w:r w:rsidRPr="00BF5F4A">
        <w:rPr>
          <w:iCs/>
          <w:lang w:val="en-US"/>
        </w:rPr>
        <w:t>and</w:t>
      </w:r>
      <w:r w:rsidRPr="00BF5F4A">
        <w:rPr>
          <w:iCs/>
          <w:spacing w:val="-4"/>
          <w:lang w:val="en-US"/>
        </w:rPr>
        <w:t xml:space="preserve"> </w:t>
      </w:r>
      <w:r w:rsidRPr="00BF5F4A">
        <w:rPr>
          <w:iCs/>
          <w:lang w:val="en-US"/>
        </w:rPr>
        <w:t>allied</w:t>
      </w:r>
      <w:r w:rsidRPr="00BF5F4A">
        <w:rPr>
          <w:iCs/>
          <w:spacing w:val="-6"/>
          <w:lang w:val="en-US"/>
        </w:rPr>
        <w:t xml:space="preserve"> </w:t>
      </w:r>
      <w:r w:rsidRPr="00BF5F4A">
        <w:rPr>
          <w:iCs/>
          <w:lang w:val="en-US"/>
        </w:rPr>
        <w:t>services.</w:t>
      </w:r>
    </w:p>
    <w:p w14:paraId="536F5671" w14:textId="77777777" w:rsidR="00EB6F3C" w:rsidRPr="00205D9B" w:rsidRDefault="00244D75" w:rsidP="00DE2814">
      <w:pPr>
        <w:pStyle w:val="Overskrift1"/>
      </w:pPr>
      <w:bookmarkStart w:id="14" w:name="_Toc71197468"/>
      <w:bookmarkStart w:id="15" w:name="_Toc49123560"/>
      <w:bookmarkStart w:id="16" w:name="_Toc49123784"/>
      <w:bookmarkStart w:id="17" w:name="_Toc49124456"/>
      <w:bookmarkStart w:id="18" w:name="_Toc49124617"/>
      <w:bookmarkStart w:id="19" w:name="_Toc49123561"/>
      <w:bookmarkStart w:id="20" w:name="_Toc49123785"/>
      <w:bookmarkStart w:id="21" w:name="_Toc49124457"/>
      <w:bookmarkStart w:id="22" w:name="_Toc49124618"/>
      <w:bookmarkStart w:id="23" w:name="_Toc49123562"/>
      <w:bookmarkStart w:id="24" w:name="_Toc49123786"/>
      <w:bookmarkStart w:id="25" w:name="_Toc49124458"/>
      <w:bookmarkStart w:id="26" w:name="_Toc49124619"/>
      <w:bookmarkStart w:id="27" w:name="_Toc166755346"/>
      <w:bookmarkEnd w:id="14"/>
      <w:bookmarkEnd w:id="15"/>
      <w:bookmarkEnd w:id="16"/>
      <w:bookmarkEnd w:id="17"/>
      <w:bookmarkEnd w:id="18"/>
      <w:bookmarkEnd w:id="19"/>
      <w:bookmarkEnd w:id="20"/>
      <w:bookmarkEnd w:id="21"/>
      <w:bookmarkEnd w:id="22"/>
      <w:bookmarkEnd w:id="23"/>
      <w:bookmarkEnd w:id="24"/>
      <w:bookmarkEnd w:id="25"/>
      <w:bookmarkEnd w:id="26"/>
      <w:r>
        <w:t>Internal VTS Procedures</w:t>
      </w:r>
      <w:bookmarkEnd w:id="27"/>
    </w:p>
    <w:p w14:paraId="715412BA" w14:textId="77777777" w:rsidR="007E30DF" w:rsidRPr="00205D9B" w:rsidRDefault="007E30DF" w:rsidP="001349DB">
      <w:pPr>
        <w:pStyle w:val="Heading1separatationline"/>
        <w:rPr>
          <w:sz w:val="28"/>
          <w:szCs w:val="28"/>
        </w:rPr>
      </w:pPr>
    </w:p>
    <w:p w14:paraId="415F5611" w14:textId="3A6CCBFF" w:rsidR="0057352A" w:rsidRDefault="0057352A" w:rsidP="00244D75">
      <w:pPr>
        <w:pStyle w:val="Brdtekst"/>
      </w:pPr>
      <w:r>
        <w:t>VTS authorities should implement processes and procedures for all internal activities related to the VTS.</w:t>
      </w:r>
      <w:r w:rsidR="00401891">
        <w:t xml:space="preserve"> </w:t>
      </w:r>
      <w:r>
        <w:t xml:space="preserve">A clear distinction should be made </w:t>
      </w:r>
      <w:r w:rsidR="00CE7615">
        <w:t>between</w:t>
      </w:r>
      <w:r>
        <w:t xml:space="preserve"> </w:t>
      </w:r>
      <w:r w:rsidR="00810CE6">
        <w:t>r</w:t>
      </w:r>
      <w:r>
        <w:t xml:space="preserve">outine and </w:t>
      </w:r>
      <w:r w:rsidR="00810CE6">
        <w:t>e</w:t>
      </w:r>
      <w:r>
        <w:t>mergency activities as described below.</w:t>
      </w:r>
    </w:p>
    <w:p w14:paraId="0175A49E" w14:textId="7ADAB972" w:rsidR="0057352A" w:rsidRDefault="00271E19" w:rsidP="00244D75">
      <w:pPr>
        <w:pStyle w:val="Brdtekst"/>
      </w:pPr>
      <w:r>
        <w:t xml:space="preserve">Recognizing </w:t>
      </w:r>
      <w:r w:rsidR="0057352A">
        <w:t>that activities may vary between VTS</w:t>
      </w:r>
      <w:r w:rsidR="00710431">
        <w:t>,</w:t>
      </w:r>
      <w:r w:rsidR="0057352A">
        <w:t xml:space="preserve"> </w:t>
      </w:r>
      <w:r w:rsidR="00C75A09">
        <w:t xml:space="preserve">these may be further </w:t>
      </w:r>
      <w:r w:rsidR="0057352A" w:rsidRPr="0057352A">
        <w:t>adapted to suit local needs</w:t>
      </w:r>
      <w:r w:rsidR="00B14E66">
        <w:t>.</w:t>
      </w:r>
    </w:p>
    <w:p w14:paraId="3A789724" w14:textId="77777777" w:rsidR="00244D75" w:rsidRDefault="00244D75" w:rsidP="00244D75">
      <w:pPr>
        <w:pStyle w:val="Overskrift2"/>
        <w:rPr>
          <w:rFonts w:eastAsia="Arial"/>
          <w:lang w:val="en-US"/>
        </w:rPr>
      </w:pPr>
      <w:bookmarkStart w:id="28" w:name="_Toc71197470"/>
      <w:bookmarkStart w:id="29" w:name="_Toc166755347"/>
      <w:bookmarkEnd w:id="28"/>
      <w:r>
        <w:rPr>
          <w:rFonts w:eastAsia="Arial"/>
          <w:lang w:val="en-US"/>
        </w:rPr>
        <w:t>Routine Procedures</w:t>
      </w:r>
      <w:bookmarkEnd w:id="29"/>
    </w:p>
    <w:p w14:paraId="3F4B1CCD" w14:textId="77777777" w:rsidR="0071175D" w:rsidRDefault="0071175D" w:rsidP="0057352A">
      <w:pPr>
        <w:pStyle w:val="Heading2separationline"/>
        <w:rPr>
          <w:lang w:val="en-US"/>
        </w:rPr>
      </w:pPr>
    </w:p>
    <w:p w14:paraId="3F9CC907" w14:textId="77777777" w:rsidR="0071175D" w:rsidRDefault="00C75A09" w:rsidP="0057352A">
      <w:pPr>
        <w:pStyle w:val="Overskrift3"/>
        <w:rPr>
          <w:lang w:val="en-US"/>
        </w:rPr>
      </w:pPr>
      <w:bookmarkStart w:id="30" w:name="_Toc166755348"/>
      <w:r>
        <w:rPr>
          <w:lang w:val="en-US"/>
        </w:rPr>
        <w:t>Document Control</w:t>
      </w:r>
      <w:bookmarkEnd w:id="30"/>
    </w:p>
    <w:p w14:paraId="7CD8E23D" w14:textId="11A188AE" w:rsidR="00463986" w:rsidRDefault="0071175D" w:rsidP="00BF5F4A">
      <w:pPr>
        <w:pStyle w:val="Brdtekst"/>
        <w:rPr>
          <w:lang w:val="en-US"/>
        </w:rPr>
      </w:pPr>
      <w:r w:rsidRPr="000F1939">
        <w:rPr>
          <w:lang w:val="en-US"/>
        </w:rPr>
        <w:t>Processes and procedures</w:t>
      </w:r>
      <w:r w:rsidRPr="000F1939">
        <w:rPr>
          <w:spacing w:val="3"/>
          <w:lang w:val="en-US"/>
        </w:rPr>
        <w:t xml:space="preserve"> </w:t>
      </w:r>
      <w:r w:rsidRPr="000F1939">
        <w:rPr>
          <w:lang w:val="en-US"/>
        </w:rPr>
        <w:t>should be</w:t>
      </w:r>
      <w:r w:rsidRPr="000F1939">
        <w:rPr>
          <w:spacing w:val="3"/>
          <w:lang w:val="en-US"/>
        </w:rPr>
        <w:t xml:space="preserve"> </w:t>
      </w:r>
      <w:r w:rsidRPr="000F1939">
        <w:rPr>
          <w:lang w:val="en-US"/>
        </w:rPr>
        <w:t>documented</w:t>
      </w:r>
      <w:r w:rsidR="00022D1C">
        <w:rPr>
          <w:lang w:val="en-US"/>
        </w:rPr>
        <w:t xml:space="preserve">, </w:t>
      </w:r>
      <w:r w:rsidR="00022D1C" w:rsidRPr="00022D1C">
        <w:rPr>
          <w:lang w:val="en-US"/>
        </w:rPr>
        <w:t>regular</w:t>
      </w:r>
      <w:r w:rsidR="00022D1C">
        <w:rPr>
          <w:lang w:val="en-US"/>
        </w:rPr>
        <w:t>ly</w:t>
      </w:r>
      <w:r w:rsidR="00022D1C" w:rsidRPr="00022D1C">
        <w:rPr>
          <w:lang w:val="en-US"/>
        </w:rPr>
        <w:t xml:space="preserve"> </w:t>
      </w:r>
      <w:r w:rsidR="00022D1C">
        <w:rPr>
          <w:lang w:val="en-US"/>
        </w:rPr>
        <w:t>r</w:t>
      </w:r>
      <w:r w:rsidR="00022D1C" w:rsidRPr="00022D1C">
        <w:rPr>
          <w:lang w:val="en-US"/>
        </w:rPr>
        <w:t>eviewed</w:t>
      </w:r>
      <w:r w:rsidR="00EA16CA">
        <w:rPr>
          <w:lang w:val="en-US"/>
        </w:rPr>
        <w:t>,</w:t>
      </w:r>
      <w:r w:rsidRPr="000F1939">
        <w:rPr>
          <w:lang w:val="en-US"/>
        </w:rPr>
        <w:t xml:space="preserve"> and</w:t>
      </w:r>
      <w:r w:rsidRPr="000F1939">
        <w:rPr>
          <w:spacing w:val="-2"/>
          <w:lang w:val="en-US"/>
        </w:rPr>
        <w:t xml:space="preserve"> </w:t>
      </w:r>
      <w:r w:rsidR="00463986">
        <w:rPr>
          <w:spacing w:val="-2"/>
          <w:lang w:val="en-US"/>
        </w:rPr>
        <w:t xml:space="preserve">version control maintained. These documents should be </w:t>
      </w:r>
      <w:r w:rsidRPr="000F1939">
        <w:rPr>
          <w:lang w:val="en-US"/>
        </w:rPr>
        <w:t>availa</w:t>
      </w:r>
      <w:r w:rsidRPr="000F1939">
        <w:rPr>
          <w:spacing w:val="-1"/>
          <w:lang w:val="en-US"/>
        </w:rPr>
        <w:t>b</w:t>
      </w:r>
      <w:r w:rsidRPr="000F1939">
        <w:rPr>
          <w:lang w:val="en-US"/>
        </w:rPr>
        <w:t>le</w:t>
      </w:r>
      <w:r w:rsidRPr="000F1939">
        <w:rPr>
          <w:spacing w:val="-5"/>
          <w:lang w:val="en-US"/>
        </w:rPr>
        <w:t xml:space="preserve"> </w:t>
      </w:r>
      <w:r w:rsidRPr="000F1939">
        <w:rPr>
          <w:lang w:val="en-US"/>
        </w:rPr>
        <w:t>to</w:t>
      </w:r>
      <w:r w:rsidRPr="000F1939">
        <w:rPr>
          <w:spacing w:val="2"/>
          <w:lang w:val="en-US"/>
        </w:rPr>
        <w:t xml:space="preserve"> </w:t>
      </w:r>
      <w:r w:rsidRPr="000F1939">
        <w:rPr>
          <w:lang w:val="en-US"/>
        </w:rPr>
        <w:t>VTS personnel</w:t>
      </w:r>
      <w:r w:rsidR="00463986">
        <w:rPr>
          <w:lang w:val="en-US"/>
        </w:rPr>
        <w:t xml:space="preserve"> and form an </w:t>
      </w:r>
      <w:r w:rsidR="00463986" w:rsidRPr="000F1939">
        <w:rPr>
          <w:lang w:val="en-US"/>
        </w:rPr>
        <w:t>integral</w:t>
      </w:r>
      <w:r w:rsidR="00463986" w:rsidRPr="000F1939">
        <w:rPr>
          <w:spacing w:val="-5"/>
          <w:lang w:val="en-US"/>
        </w:rPr>
        <w:t xml:space="preserve"> </w:t>
      </w:r>
      <w:r w:rsidR="00463986" w:rsidRPr="000F1939">
        <w:rPr>
          <w:lang w:val="en-US"/>
        </w:rPr>
        <w:t>part</w:t>
      </w:r>
      <w:r w:rsidR="00463986" w:rsidRPr="000F1939">
        <w:rPr>
          <w:spacing w:val="-2"/>
          <w:lang w:val="en-US"/>
        </w:rPr>
        <w:t xml:space="preserve"> </w:t>
      </w:r>
      <w:r w:rsidR="00463986" w:rsidRPr="000F1939">
        <w:rPr>
          <w:lang w:val="en-US"/>
        </w:rPr>
        <w:t>of training</w:t>
      </w:r>
      <w:r w:rsidR="00463986">
        <w:rPr>
          <w:lang w:val="en-US"/>
        </w:rPr>
        <w:t xml:space="preserve"> where </w:t>
      </w:r>
      <w:r w:rsidR="00463986" w:rsidRPr="000F1939">
        <w:rPr>
          <w:lang w:val="en-US"/>
        </w:rPr>
        <w:t>adherence</w:t>
      </w:r>
      <w:r w:rsidR="00463986">
        <w:rPr>
          <w:lang w:val="en-US"/>
        </w:rPr>
        <w:t xml:space="preserve"> is routinely </w:t>
      </w:r>
      <w:r w:rsidR="00463986" w:rsidRPr="000F1939">
        <w:rPr>
          <w:lang w:val="en-US"/>
        </w:rPr>
        <w:t>monitored</w:t>
      </w:r>
      <w:r w:rsidRPr="000F1939">
        <w:rPr>
          <w:lang w:val="en-US"/>
        </w:rPr>
        <w:t xml:space="preserve">. </w:t>
      </w:r>
    </w:p>
    <w:p w14:paraId="276C300E" w14:textId="77777777" w:rsidR="007E17CF" w:rsidRPr="007E17CF" w:rsidRDefault="00463986" w:rsidP="00463986">
      <w:pPr>
        <w:pStyle w:val="Brdtekst"/>
        <w:rPr>
          <w:lang w:val="en-US"/>
        </w:rPr>
      </w:pPr>
      <w:r>
        <w:rPr>
          <w:lang w:val="en-US"/>
        </w:rPr>
        <w:t>Further, t</w:t>
      </w:r>
      <w:r w:rsidR="00C75A09" w:rsidRPr="000F1939">
        <w:rPr>
          <w:lang w:val="en-US"/>
        </w:rPr>
        <w:t>o achieve collaboration, it is recommended that these procedures (or</w:t>
      </w:r>
      <w:r w:rsidR="00C75A09" w:rsidRPr="000F1939">
        <w:rPr>
          <w:spacing w:val="5"/>
          <w:lang w:val="en-US"/>
        </w:rPr>
        <w:t xml:space="preserve"> </w:t>
      </w:r>
      <w:r w:rsidR="00C75A09" w:rsidRPr="000F1939">
        <w:rPr>
          <w:lang w:val="en-US"/>
        </w:rPr>
        <w:t>part</w:t>
      </w:r>
      <w:r w:rsidR="00C75A09" w:rsidRPr="000F1939">
        <w:rPr>
          <w:spacing w:val="4"/>
          <w:lang w:val="en-US"/>
        </w:rPr>
        <w:t xml:space="preserve"> </w:t>
      </w:r>
      <w:r w:rsidR="00C75A09" w:rsidRPr="000F1939">
        <w:rPr>
          <w:lang w:val="en-US"/>
        </w:rPr>
        <w:t>of</w:t>
      </w:r>
      <w:r w:rsidR="00C75A09" w:rsidRPr="000F1939">
        <w:rPr>
          <w:spacing w:val="7"/>
          <w:lang w:val="en-US"/>
        </w:rPr>
        <w:t xml:space="preserve"> </w:t>
      </w:r>
      <w:r w:rsidR="00C75A09" w:rsidRPr="000F1939">
        <w:rPr>
          <w:lang w:val="en-US"/>
        </w:rPr>
        <w:t>them) may be shared with allied services</w:t>
      </w:r>
      <w:r w:rsidR="00810CE6" w:rsidRPr="00810CE6">
        <w:rPr>
          <w:lang w:val="en-US"/>
        </w:rPr>
        <w:t>.</w:t>
      </w:r>
      <w:r>
        <w:rPr>
          <w:lang w:val="en-US"/>
        </w:rPr>
        <w:t xml:space="preserve"> </w:t>
      </w:r>
    </w:p>
    <w:p w14:paraId="7C7C4028" w14:textId="77777777" w:rsidR="00244D75" w:rsidRDefault="00244D75" w:rsidP="00244D75">
      <w:pPr>
        <w:pStyle w:val="Overskrift3"/>
        <w:rPr>
          <w:lang w:val="en-US"/>
        </w:rPr>
      </w:pPr>
      <w:bookmarkStart w:id="31" w:name="_Toc166755349"/>
      <w:r>
        <w:rPr>
          <w:lang w:val="en-US"/>
        </w:rPr>
        <w:t>Gathering and Recording of Information</w:t>
      </w:r>
      <w:bookmarkEnd w:id="31"/>
    </w:p>
    <w:p w14:paraId="45B62BC7" w14:textId="77777777" w:rsidR="00C75A09" w:rsidRPr="002779FD" w:rsidRDefault="00C75A09" w:rsidP="00C75A09">
      <w:pPr>
        <w:pStyle w:val="Brdtekst"/>
        <w:rPr>
          <w:lang w:val="en-US"/>
        </w:rPr>
      </w:pPr>
      <w:r w:rsidRPr="002779FD">
        <w:rPr>
          <w:rFonts w:eastAsia="Arial" w:cstheme="minorHAnsi"/>
          <w:lang w:val="en-US"/>
        </w:rPr>
        <w:t>Provision should be</w:t>
      </w:r>
      <w:r w:rsidRPr="002779FD">
        <w:rPr>
          <w:rFonts w:eastAsia="Arial" w:cstheme="minorHAnsi"/>
          <w:spacing w:val="37"/>
          <w:lang w:val="en-US"/>
        </w:rPr>
        <w:t xml:space="preserve"> </w:t>
      </w:r>
      <w:r w:rsidRPr="002779FD">
        <w:rPr>
          <w:rFonts w:eastAsia="Arial" w:cstheme="minorHAnsi"/>
          <w:lang w:val="en-US"/>
        </w:rPr>
        <w:t xml:space="preserve">made for the storage, security, </w:t>
      </w:r>
      <w:r w:rsidRPr="002779FD">
        <w:rPr>
          <w:rFonts w:eastAsia="Arial" w:cstheme="minorHAnsi"/>
          <w:spacing w:val="-1"/>
          <w:lang w:val="en-US"/>
        </w:rPr>
        <w:t>r</w:t>
      </w:r>
      <w:r w:rsidRPr="002779FD">
        <w:rPr>
          <w:rFonts w:eastAsia="Arial" w:cstheme="minorHAnsi"/>
          <w:lang w:val="en-US"/>
        </w:rPr>
        <w:t>etrieval and presenta</w:t>
      </w:r>
      <w:r w:rsidRPr="002779FD">
        <w:rPr>
          <w:rFonts w:eastAsia="Arial" w:cstheme="minorHAnsi"/>
          <w:spacing w:val="-1"/>
          <w:lang w:val="en-US"/>
        </w:rPr>
        <w:t>t</w:t>
      </w:r>
      <w:r w:rsidRPr="002779FD">
        <w:rPr>
          <w:rFonts w:eastAsia="Arial" w:cstheme="minorHAnsi"/>
          <w:lang w:val="en-US"/>
        </w:rPr>
        <w:t>ion of this information</w:t>
      </w:r>
      <w:r>
        <w:rPr>
          <w:rFonts w:eastAsia="Arial" w:cstheme="minorHAnsi"/>
          <w:lang w:val="en-US"/>
        </w:rPr>
        <w:t xml:space="preserve">. </w:t>
      </w:r>
      <w:r w:rsidRPr="002779FD">
        <w:rPr>
          <w:lang w:val="en-US"/>
        </w:rPr>
        <w:t>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78BA44D6" w14:textId="34093304" w:rsidR="00C75A09" w:rsidRPr="002779FD" w:rsidRDefault="00C75A09" w:rsidP="00C75A09">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CEFB3E4" w14:textId="75FA70D0" w:rsidR="00C75A09" w:rsidRPr="002779FD" w:rsidRDefault="00C75A09" w:rsidP="00C75A09">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w:t>
      </w:r>
      <w:r w:rsidR="00401891">
        <w:rPr>
          <w:lang w:val="en-US"/>
        </w:rPr>
        <w:t xml:space="preserve">i.e.,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32D4E5E8" w14:textId="06E94106" w:rsidR="00C75A09" w:rsidRPr="002779FD" w:rsidRDefault="00826406" w:rsidP="00C75A09">
      <w:pPr>
        <w:pStyle w:val="Bullet1"/>
        <w:rPr>
          <w:lang w:val="en-US"/>
        </w:rPr>
      </w:pPr>
      <w:r>
        <w:rPr>
          <w:lang w:val="en-US"/>
        </w:rPr>
        <w:lastRenderedPageBreak/>
        <w:t>Vessel</w:t>
      </w:r>
      <w:r w:rsidR="00271E19">
        <w:rPr>
          <w:lang w:val="en-US"/>
        </w:rPr>
        <w:t xml:space="preserve"> data and voyage</w:t>
      </w:r>
      <w:r w:rsidR="00C75A09" w:rsidRPr="002779FD">
        <w:rPr>
          <w:spacing w:val="21"/>
          <w:lang w:val="en-US"/>
        </w:rPr>
        <w:t xml:space="preserve"> </w:t>
      </w:r>
      <w:r w:rsidR="00C75A09" w:rsidRPr="002779FD">
        <w:rPr>
          <w:lang w:val="en-US"/>
        </w:rPr>
        <w:t>in</w:t>
      </w:r>
      <w:r w:rsidR="00C75A09" w:rsidRPr="002779FD">
        <w:rPr>
          <w:spacing w:val="-1"/>
          <w:lang w:val="en-US"/>
        </w:rPr>
        <w:t>f</w:t>
      </w:r>
      <w:r w:rsidR="00C75A09" w:rsidRPr="002779FD">
        <w:rPr>
          <w:lang w:val="en-US"/>
        </w:rPr>
        <w:t>ormation</w:t>
      </w:r>
      <w:r w:rsidR="00C75A09" w:rsidRPr="002779FD">
        <w:rPr>
          <w:spacing w:val="19"/>
          <w:lang w:val="en-US"/>
        </w:rPr>
        <w:t xml:space="preserve"> </w:t>
      </w:r>
      <w:r w:rsidR="00C75A09" w:rsidRPr="002779FD">
        <w:rPr>
          <w:lang w:val="en-US"/>
        </w:rPr>
        <w:t>(</w:t>
      </w:r>
      <w:r w:rsidR="00401891">
        <w:rPr>
          <w:lang w:val="en-US"/>
        </w:rPr>
        <w:t xml:space="preserve">e.g., </w:t>
      </w:r>
      <w:r>
        <w:rPr>
          <w:lang w:val="en-US"/>
        </w:rPr>
        <w:t xml:space="preserve">vessel </w:t>
      </w:r>
      <w:r w:rsidR="00271E19">
        <w:rPr>
          <w:lang w:val="en-US"/>
        </w:rPr>
        <w:t>particulars,</w:t>
      </w:r>
      <w:r w:rsidR="00C75A09" w:rsidRPr="002779FD">
        <w:rPr>
          <w:spacing w:val="24"/>
          <w:lang w:val="en-US"/>
        </w:rPr>
        <w:t xml:space="preserve"> </w:t>
      </w:r>
      <w:r w:rsidR="00C75A09" w:rsidRPr="002779FD">
        <w:rPr>
          <w:lang w:val="en-US"/>
        </w:rPr>
        <w:t>c</w:t>
      </w:r>
      <w:r w:rsidR="00C75A09" w:rsidRPr="002779FD">
        <w:rPr>
          <w:spacing w:val="-1"/>
          <w:lang w:val="en-US"/>
        </w:rPr>
        <w:t>a</w:t>
      </w:r>
      <w:r w:rsidR="00C75A09" w:rsidRPr="002779FD">
        <w:rPr>
          <w:lang w:val="en-US"/>
        </w:rPr>
        <w:t>rgo</w:t>
      </w:r>
      <w:r w:rsidR="00C75A09" w:rsidRPr="002779FD">
        <w:rPr>
          <w:spacing w:val="24"/>
          <w:lang w:val="en-US"/>
        </w:rPr>
        <w:t xml:space="preserve"> </w:t>
      </w:r>
      <w:r w:rsidR="00C75A09" w:rsidRPr="002779FD">
        <w:rPr>
          <w:lang w:val="en-US"/>
        </w:rPr>
        <w:t>data,</w:t>
      </w:r>
      <w:r w:rsidR="00C75A09" w:rsidRPr="002779FD">
        <w:rPr>
          <w:spacing w:val="25"/>
          <w:lang w:val="en-US"/>
        </w:rPr>
        <w:t xml:space="preserve"> </w:t>
      </w:r>
      <w:r w:rsidR="00C75A09" w:rsidRPr="002779FD">
        <w:rPr>
          <w:lang w:val="en-US"/>
        </w:rPr>
        <w:t>i</w:t>
      </w:r>
      <w:r w:rsidR="00C75A09" w:rsidRPr="002779FD">
        <w:rPr>
          <w:spacing w:val="-1"/>
          <w:lang w:val="en-US"/>
        </w:rPr>
        <w:t>n</w:t>
      </w:r>
      <w:r w:rsidR="00C75A09" w:rsidRPr="002779FD">
        <w:rPr>
          <w:lang w:val="en-US"/>
        </w:rPr>
        <w:t>cluding</w:t>
      </w:r>
      <w:r w:rsidR="00C75A09" w:rsidRPr="002779FD">
        <w:rPr>
          <w:spacing w:val="21"/>
          <w:lang w:val="en-US"/>
        </w:rPr>
        <w:t xml:space="preserve"> </w:t>
      </w:r>
      <w:r w:rsidR="00C75A09" w:rsidRPr="002779FD">
        <w:rPr>
          <w:lang w:val="en-US"/>
        </w:rPr>
        <w:t>vessel</w:t>
      </w:r>
      <w:r w:rsidR="00C75A09" w:rsidRPr="002779FD">
        <w:rPr>
          <w:spacing w:val="24"/>
          <w:lang w:val="en-US"/>
        </w:rPr>
        <w:t xml:space="preserve"> </w:t>
      </w:r>
      <w:r w:rsidR="00C75A09" w:rsidRPr="002779FD">
        <w:rPr>
          <w:lang w:val="en-US"/>
        </w:rPr>
        <w:t>movem</w:t>
      </w:r>
      <w:r w:rsidR="00C75A09" w:rsidRPr="002779FD">
        <w:rPr>
          <w:spacing w:val="1"/>
          <w:lang w:val="en-US"/>
        </w:rPr>
        <w:t>e</w:t>
      </w:r>
      <w:r w:rsidR="00C75A09" w:rsidRPr="002779FD">
        <w:rPr>
          <w:lang w:val="en-US"/>
        </w:rPr>
        <w:t>nt information)</w:t>
      </w:r>
    </w:p>
    <w:p w14:paraId="2C84B1FA" w14:textId="54CAFA12" w:rsidR="00C75A09" w:rsidRPr="002779FD" w:rsidRDefault="00C75A09" w:rsidP="00C75A09">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w:t>
      </w:r>
      <w:r w:rsidR="00B14E66">
        <w:rPr>
          <w:lang w:val="en-US"/>
        </w:rPr>
        <w:t>graphic</w:t>
      </w:r>
      <w:r w:rsidRPr="002779FD">
        <w:rPr>
          <w:spacing w:val="-12"/>
          <w:lang w:val="en-US"/>
        </w:rPr>
        <w:t xml:space="preserve"> </w:t>
      </w:r>
      <w:r w:rsidRPr="002779FD">
        <w:rPr>
          <w:lang w:val="en-US"/>
        </w:rPr>
        <w:t>d</w:t>
      </w:r>
      <w:r w:rsidRPr="002779FD">
        <w:rPr>
          <w:spacing w:val="-1"/>
          <w:lang w:val="en-US"/>
        </w:rPr>
        <w:t>at</w:t>
      </w:r>
      <w:r w:rsidRPr="002779FD">
        <w:rPr>
          <w:lang w:val="en-US"/>
        </w:rPr>
        <w:t>a</w:t>
      </w:r>
    </w:p>
    <w:p w14:paraId="79AC7C3D" w14:textId="09E85AB6" w:rsidR="00C75A09" w:rsidRPr="002779FD" w:rsidRDefault="00C75A09" w:rsidP="00C75A09">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692727BE" w14:textId="04D929D0" w:rsidR="00244D75" w:rsidRPr="002779FD" w:rsidRDefault="00463986" w:rsidP="00F67CFB">
      <w:pPr>
        <w:pStyle w:val="Brdtekst"/>
        <w:rPr>
          <w:lang w:val="en-US"/>
        </w:rPr>
      </w:pPr>
      <w:r w:rsidRPr="00295763">
        <w:rPr>
          <w:rFonts w:eastAsia="Arial" w:cstheme="minorHAnsi"/>
          <w:lang w:val="en-US"/>
        </w:rPr>
        <w:t>The internal procedures should specify the time period for which VTS information is stored.</w:t>
      </w:r>
      <w:r w:rsidR="00401891">
        <w:rPr>
          <w:rFonts w:eastAsia="Arial" w:cstheme="minorHAnsi"/>
          <w:lang w:val="en-US"/>
        </w:rPr>
        <w:t xml:space="preserve"> </w:t>
      </w:r>
      <w:r w:rsidR="00244D75" w:rsidRPr="002779FD">
        <w:rPr>
          <w:lang w:val="en-US"/>
        </w:rPr>
        <w:t>This</w:t>
      </w:r>
      <w:r w:rsidR="00244D75" w:rsidRPr="002779FD">
        <w:rPr>
          <w:spacing w:val="41"/>
          <w:lang w:val="en-US"/>
        </w:rPr>
        <w:t xml:space="preserve"> </w:t>
      </w:r>
      <w:r w:rsidR="00244D75" w:rsidRPr="002779FD">
        <w:rPr>
          <w:lang w:val="en-US"/>
        </w:rPr>
        <w:t>time</w:t>
      </w:r>
      <w:r w:rsidR="00244D75" w:rsidRPr="002779FD">
        <w:rPr>
          <w:spacing w:val="41"/>
          <w:lang w:val="en-US"/>
        </w:rPr>
        <w:t xml:space="preserve"> </w:t>
      </w:r>
      <w:r w:rsidR="00244D75" w:rsidRPr="002779FD">
        <w:rPr>
          <w:spacing w:val="-1"/>
          <w:lang w:val="en-US"/>
        </w:rPr>
        <w:t>p</w:t>
      </w:r>
      <w:r w:rsidR="00244D75" w:rsidRPr="002779FD">
        <w:rPr>
          <w:lang w:val="en-US"/>
        </w:rPr>
        <w:t>eriod</w:t>
      </w:r>
      <w:r w:rsidR="00244D75" w:rsidRPr="002779FD">
        <w:rPr>
          <w:spacing w:val="39"/>
          <w:lang w:val="en-US"/>
        </w:rPr>
        <w:t xml:space="preserve"> </w:t>
      </w:r>
      <w:r w:rsidR="00244D75" w:rsidRPr="002779FD">
        <w:rPr>
          <w:lang w:val="en-US"/>
        </w:rPr>
        <w:t>should</w:t>
      </w:r>
      <w:r w:rsidR="00244D75" w:rsidRPr="002779FD">
        <w:rPr>
          <w:spacing w:val="39"/>
          <w:lang w:val="en-US"/>
        </w:rPr>
        <w:t xml:space="preserve"> </w:t>
      </w:r>
      <w:r w:rsidR="00244D75" w:rsidRPr="002779FD">
        <w:rPr>
          <w:lang w:val="en-US"/>
        </w:rPr>
        <w:t>be</w:t>
      </w:r>
      <w:r w:rsidR="00244D75" w:rsidRPr="002779FD">
        <w:rPr>
          <w:spacing w:val="43"/>
          <w:lang w:val="en-US"/>
        </w:rPr>
        <w:t xml:space="preserve"> </w:t>
      </w:r>
      <w:r w:rsidR="00244D75" w:rsidRPr="002779FD">
        <w:rPr>
          <w:lang w:val="en-US"/>
        </w:rPr>
        <w:t>such</w:t>
      </w:r>
      <w:r w:rsidR="00244D75" w:rsidRPr="002779FD">
        <w:rPr>
          <w:spacing w:val="41"/>
          <w:lang w:val="en-US"/>
        </w:rPr>
        <w:t xml:space="preserve"> </w:t>
      </w:r>
      <w:r w:rsidR="00244D75" w:rsidRPr="002779FD">
        <w:rPr>
          <w:spacing w:val="-1"/>
          <w:lang w:val="en-US"/>
        </w:rPr>
        <w:t>t</w:t>
      </w:r>
      <w:r w:rsidR="00244D75" w:rsidRPr="002779FD">
        <w:rPr>
          <w:lang w:val="en-US"/>
        </w:rPr>
        <w:t>hat</w:t>
      </w:r>
      <w:r w:rsidR="00244D75" w:rsidRPr="002779FD">
        <w:rPr>
          <w:spacing w:val="41"/>
          <w:lang w:val="en-US"/>
        </w:rPr>
        <w:t xml:space="preserve"> </w:t>
      </w:r>
      <w:r w:rsidR="00244D75" w:rsidRPr="002779FD">
        <w:rPr>
          <w:lang w:val="en-US"/>
        </w:rPr>
        <w:t>it</w:t>
      </w:r>
      <w:r w:rsidR="00244D75" w:rsidRPr="002779FD">
        <w:rPr>
          <w:spacing w:val="44"/>
          <w:lang w:val="en-US"/>
        </w:rPr>
        <w:t xml:space="preserve"> </w:t>
      </w:r>
      <w:r w:rsidR="00244D75" w:rsidRPr="002779FD">
        <w:rPr>
          <w:lang w:val="en-US"/>
        </w:rPr>
        <w:t>allo</w:t>
      </w:r>
      <w:r w:rsidR="00244D75" w:rsidRPr="002779FD">
        <w:rPr>
          <w:spacing w:val="-1"/>
          <w:lang w:val="en-US"/>
        </w:rPr>
        <w:t>w</w:t>
      </w:r>
      <w:r w:rsidR="00244D75" w:rsidRPr="002779FD">
        <w:rPr>
          <w:lang w:val="en-US"/>
        </w:rPr>
        <w:t>s</w:t>
      </w:r>
      <w:r w:rsidR="00244D75" w:rsidRPr="002779FD">
        <w:rPr>
          <w:spacing w:val="39"/>
          <w:lang w:val="en-US"/>
        </w:rPr>
        <w:t xml:space="preserve"> </w:t>
      </w:r>
      <w:r w:rsidR="00244D75" w:rsidRPr="002779FD">
        <w:rPr>
          <w:lang w:val="en-US"/>
        </w:rPr>
        <w:t>for</w:t>
      </w:r>
      <w:r w:rsidR="00244D75" w:rsidRPr="002779FD">
        <w:rPr>
          <w:spacing w:val="43"/>
          <w:lang w:val="en-US"/>
        </w:rPr>
        <w:t xml:space="preserve"> </w:t>
      </w:r>
      <w:r w:rsidR="00244D75" w:rsidRPr="002779FD">
        <w:rPr>
          <w:lang w:val="en-US"/>
        </w:rPr>
        <w:t>the</w:t>
      </w:r>
      <w:r w:rsidR="00244D75" w:rsidRPr="002779FD">
        <w:rPr>
          <w:spacing w:val="42"/>
          <w:lang w:val="en-US"/>
        </w:rPr>
        <w:t xml:space="preserve"> </w:t>
      </w:r>
      <w:r w:rsidR="00244D75" w:rsidRPr="002779FD">
        <w:rPr>
          <w:lang w:val="en-US"/>
        </w:rPr>
        <w:t>full retrieval</w:t>
      </w:r>
      <w:r w:rsidR="00244D75" w:rsidRPr="002779FD">
        <w:rPr>
          <w:spacing w:val="18"/>
          <w:lang w:val="en-US"/>
        </w:rPr>
        <w:t xml:space="preserve"> </w:t>
      </w:r>
      <w:r w:rsidR="00244D75" w:rsidRPr="002779FD">
        <w:rPr>
          <w:lang w:val="en-US"/>
        </w:rPr>
        <w:t>of</w:t>
      </w:r>
      <w:r w:rsidR="00244D75" w:rsidRPr="002779FD">
        <w:rPr>
          <w:spacing w:val="24"/>
          <w:lang w:val="en-US"/>
        </w:rPr>
        <w:t xml:space="preserve"> </w:t>
      </w:r>
      <w:r w:rsidR="00244D75" w:rsidRPr="002779FD">
        <w:rPr>
          <w:lang w:val="en-US"/>
        </w:rPr>
        <w:t>data</w:t>
      </w:r>
      <w:r w:rsidR="00244D75" w:rsidRPr="002779FD">
        <w:rPr>
          <w:spacing w:val="22"/>
          <w:lang w:val="en-US"/>
        </w:rPr>
        <w:t xml:space="preserve"> </w:t>
      </w:r>
      <w:r w:rsidR="00244D75" w:rsidRPr="002779FD">
        <w:rPr>
          <w:lang w:val="en-US"/>
        </w:rPr>
        <w:t>post-i</w:t>
      </w:r>
      <w:r w:rsidR="00244D75" w:rsidRPr="002779FD">
        <w:rPr>
          <w:spacing w:val="-1"/>
          <w:lang w:val="en-US"/>
        </w:rPr>
        <w:t>n</w:t>
      </w:r>
      <w:r w:rsidR="00244D75" w:rsidRPr="002779FD">
        <w:rPr>
          <w:lang w:val="en-US"/>
        </w:rPr>
        <w:t>cident/acci</w:t>
      </w:r>
      <w:r w:rsidR="00244D75" w:rsidRPr="002779FD">
        <w:rPr>
          <w:spacing w:val="-1"/>
          <w:lang w:val="en-US"/>
        </w:rPr>
        <w:t>d</w:t>
      </w:r>
      <w:r w:rsidR="00244D75" w:rsidRPr="002779FD">
        <w:rPr>
          <w:lang w:val="en-US"/>
        </w:rPr>
        <w:t>ent,</w:t>
      </w:r>
      <w:r w:rsidR="00244D75" w:rsidRPr="002779FD">
        <w:rPr>
          <w:spacing w:val="4"/>
          <w:lang w:val="en-US"/>
        </w:rPr>
        <w:t xml:space="preserve"> </w:t>
      </w:r>
      <w:r w:rsidR="00244D75" w:rsidRPr="002779FD">
        <w:rPr>
          <w:lang w:val="en-US"/>
        </w:rPr>
        <w:t>in</w:t>
      </w:r>
      <w:r w:rsidR="00244D75" w:rsidRPr="002779FD">
        <w:rPr>
          <w:spacing w:val="24"/>
          <w:lang w:val="en-US"/>
        </w:rPr>
        <w:t xml:space="preserve"> </w:t>
      </w:r>
      <w:r w:rsidR="00244D75" w:rsidRPr="002779FD">
        <w:rPr>
          <w:lang w:val="en-US"/>
        </w:rPr>
        <w:t>compliance</w:t>
      </w:r>
      <w:r w:rsidR="00244D75" w:rsidRPr="002779FD">
        <w:rPr>
          <w:spacing w:val="15"/>
          <w:lang w:val="en-US"/>
        </w:rPr>
        <w:t xml:space="preserve"> </w:t>
      </w:r>
      <w:r w:rsidR="00244D75" w:rsidRPr="002779FD">
        <w:rPr>
          <w:lang w:val="en-US"/>
        </w:rPr>
        <w:t>with</w:t>
      </w:r>
      <w:r w:rsidR="00244D75" w:rsidRPr="002779FD">
        <w:rPr>
          <w:spacing w:val="20"/>
          <w:lang w:val="en-US"/>
        </w:rPr>
        <w:t xml:space="preserve"> </w:t>
      </w:r>
      <w:r w:rsidR="00244D75" w:rsidRPr="002779FD">
        <w:rPr>
          <w:lang w:val="en-US"/>
        </w:rPr>
        <w:t>national</w:t>
      </w:r>
      <w:r w:rsidR="00244D75" w:rsidRPr="002779FD">
        <w:rPr>
          <w:spacing w:val="18"/>
          <w:lang w:val="en-US"/>
        </w:rPr>
        <w:t xml:space="preserve"> </w:t>
      </w:r>
      <w:r w:rsidR="00244D75" w:rsidRPr="002779FD">
        <w:rPr>
          <w:lang w:val="en-US"/>
        </w:rPr>
        <w:t>r</w:t>
      </w:r>
      <w:r w:rsidR="00244D75" w:rsidRPr="002779FD">
        <w:rPr>
          <w:spacing w:val="-1"/>
          <w:lang w:val="en-US"/>
        </w:rPr>
        <w:t>e</w:t>
      </w:r>
      <w:r w:rsidR="00244D75" w:rsidRPr="002779FD">
        <w:rPr>
          <w:lang w:val="en-US"/>
        </w:rPr>
        <w:t>quirements</w:t>
      </w:r>
      <w:r w:rsidR="00244D75" w:rsidRPr="002779FD">
        <w:rPr>
          <w:spacing w:val="13"/>
          <w:lang w:val="en-US"/>
        </w:rPr>
        <w:t xml:space="preserve"> </w:t>
      </w:r>
      <w:r w:rsidR="00244D75" w:rsidRPr="002779FD">
        <w:rPr>
          <w:lang w:val="en-US"/>
        </w:rPr>
        <w:t>and</w:t>
      </w:r>
      <w:r w:rsidR="00244D75" w:rsidRPr="002779FD">
        <w:rPr>
          <w:spacing w:val="22"/>
          <w:lang w:val="en-US"/>
        </w:rPr>
        <w:t xml:space="preserve"> </w:t>
      </w:r>
      <w:r w:rsidR="00244D75" w:rsidRPr="002779FD">
        <w:rPr>
          <w:lang w:val="en-US"/>
        </w:rPr>
        <w:t>those</w:t>
      </w:r>
      <w:r w:rsidR="00244D75" w:rsidRPr="002779FD">
        <w:rPr>
          <w:spacing w:val="21"/>
          <w:lang w:val="en-US"/>
        </w:rPr>
        <w:t xml:space="preserve"> </w:t>
      </w:r>
      <w:r w:rsidR="00244D75" w:rsidRPr="002779FD">
        <w:rPr>
          <w:lang w:val="en-US"/>
        </w:rPr>
        <w:t>of the</w:t>
      </w:r>
      <w:r w:rsidR="00244D75" w:rsidRPr="002779FD">
        <w:rPr>
          <w:spacing w:val="6"/>
          <w:lang w:val="en-US"/>
        </w:rPr>
        <w:t xml:space="preserve"> </w:t>
      </w:r>
      <w:r w:rsidR="00244D75" w:rsidRPr="002779FD">
        <w:rPr>
          <w:lang w:val="en-US"/>
        </w:rPr>
        <w:t>incident</w:t>
      </w:r>
      <w:r w:rsidR="00244D75" w:rsidRPr="002779FD">
        <w:rPr>
          <w:spacing w:val="-1"/>
          <w:lang w:val="en-US"/>
        </w:rPr>
        <w:t>/</w:t>
      </w:r>
      <w:r w:rsidR="00244D75" w:rsidRPr="002779FD">
        <w:rPr>
          <w:lang w:val="en-US"/>
        </w:rPr>
        <w:t>accident</w:t>
      </w:r>
      <w:r w:rsidR="00244D75" w:rsidRPr="002779FD">
        <w:rPr>
          <w:spacing w:val="-7"/>
          <w:lang w:val="en-US"/>
        </w:rPr>
        <w:t xml:space="preserve"> </w:t>
      </w:r>
      <w:r w:rsidR="00244D75" w:rsidRPr="002779FD">
        <w:rPr>
          <w:lang w:val="en-US"/>
        </w:rPr>
        <w:t>in</w:t>
      </w:r>
      <w:r w:rsidR="00244D75" w:rsidRPr="002779FD">
        <w:rPr>
          <w:spacing w:val="-2"/>
          <w:lang w:val="en-US"/>
        </w:rPr>
        <w:t>v</w:t>
      </w:r>
      <w:r w:rsidR="00244D75" w:rsidRPr="002779FD">
        <w:rPr>
          <w:lang w:val="en-US"/>
        </w:rPr>
        <w:t>estigation</w:t>
      </w:r>
      <w:r w:rsidR="00244D75" w:rsidRPr="002779FD">
        <w:rPr>
          <w:spacing w:val="-3"/>
          <w:lang w:val="en-US"/>
        </w:rPr>
        <w:t xml:space="preserve"> </w:t>
      </w:r>
      <w:r w:rsidR="00244D75" w:rsidRPr="002779FD">
        <w:rPr>
          <w:lang w:val="en-US"/>
        </w:rPr>
        <w:t>p</w:t>
      </w:r>
      <w:r w:rsidR="00244D75" w:rsidRPr="002779FD">
        <w:rPr>
          <w:spacing w:val="-1"/>
          <w:lang w:val="en-US"/>
        </w:rPr>
        <w:t>r</w:t>
      </w:r>
      <w:r w:rsidR="00244D75" w:rsidRPr="002779FD">
        <w:rPr>
          <w:lang w:val="en-US"/>
        </w:rPr>
        <w:t>ocedures</w:t>
      </w:r>
      <w:r w:rsidR="00244D75" w:rsidRPr="002779FD">
        <w:rPr>
          <w:spacing w:val="-2"/>
          <w:lang w:val="en-US"/>
        </w:rPr>
        <w:t xml:space="preserve"> </w:t>
      </w:r>
      <w:r w:rsidR="00244D75" w:rsidRPr="002779FD">
        <w:rPr>
          <w:lang w:val="en-US"/>
        </w:rPr>
        <w:t>of</w:t>
      </w:r>
      <w:r w:rsidR="00244D75" w:rsidRPr="002779FD">
        <w:rPr>
          <w:spacing w:val="5"/>
          <w:lang w:val="en-US"/>
        </w:rPr>
        <w:t xml:space="preserve"> </w:t>
      </w:r>
      <w:r w:rsidR="00244D75" w:rsidRPr="002779FD">
        <w:rPr>
          <w:lang w:val="en-US"/>
        </w:rPr>
        <w:t>the</w:t>
      </w:r>
      <w:r w:rsidR="00244D75" w:rsidRPr="002779FD">
        <w:rPr>
          <w:spacing w:val="6"/>
          <w:lang w:val="en-US"/>
        </w:rPr>
        <w:t xml:space="preserve"> </w:t>
      </w:r>
      <w:r w:rsidR="00244D75" w:rsidRPr="002779FD">
        <w:rPr>
          <w:lang w:val="en-US"/>
        </w:rPr>
        <w:t>VTS</w:t>
      </w:r>
      <w:r w:rsidR="00244D75" w:rsidRPr="002779FD">
        <w:rPr>
          <w:spacing w:val="5"/>
          <w:lang w:val="en-US"/>
        </w:rPr>
        <w:t xml:space="preserve"> </w:t>
      </w:r>
      <w:r w:rsidR="00C23E47">
        <w:rPr>
          <w:lang w:val="en-US"/>
        </w:rPr>
        <w:t>provider</w:t>
      </w:r>
      <w:r w:rsidR="00244D75" w:rsidRPr="002779FD">
        <w:rPr>
          <w:spacing w:val="1"/>
          <w:lang w:val="en-US"/>
        </w:rPr>
        <w:t xml:space="preserve"> </w:t>
      </w:r>
      <w:r w:rsidR="00244D75" w:rsidRPr="002779FD">
        <w:rPr>
          <w:lang w:val="en-US"/>
        </w:rPr>
        <w:t>and</w:t>
      </w:r>
      <w:r w:rsidR="00244D75" w:rsidRPr="002779FD">
        <w:rPr>
          <w:spacing w:val="6"/>
          <w:lang w:val="en-US"/>
        </w:rPr>
        <w:t xml:space="preserve"> </w:t>
      </w:r>
      <w:r w:rsidR="00244D75" w:rsidRPr="002779FD">
        <w:rPr>
          <w:lang w:val="en-US"/>
        </w:rPr>
        <w:t>other</w:t>
      </w:r>
      <w:r w:rsidR="00244D75" w:rsidRPr="002779FD">
        <w:rPr>
          <w:spacing w:val="4"/>
          <w:lang w:val="en-US"/>
        </w:rPr>
        <w:t xml:space="preserve"> </w:t>
      </w:r>
      <w:r w:rsidR="00244D75" w:rsidRPr="002779FD">
        <w:rPr>
          <w:lang w:val="en-US"/>
        </w:rPr>
        <w:t>interested</w:t>
      </w:r>
      <w:r w:rsidR="00244D75" w:rsidRPr="002779FD">
        <w:rPr>
          <w:spacing w:val="-1"/>
          <w:lang w:val="en-US"/>
        </w:rPr>
        <w:t xml:space="preserve"> </w:t>
      </w:r>
      <w:r w:rsidR="00244D75" w:rsidRPr="002779FD">
        <w:rPr>
          <w:lang w:val="en-US"/>
        </w:rPr>
        <w:t xml:space="preserve">parties. </w:t>
      </w:r>
    </w:p>
    <w:p w14:paraId="1E2CA055" w14:textId="77777777" w:rsidR="003B453A" w:rsidRDefault="003B453A" w:rsidP="003B453A">
      <w:pPr>
        <w:pStyle w:val="Overskrift3"/>
        <w:rPr>
          <w:rFonts w:eastAsia="Arial"/>
          <w:lang w:val="en-US"/>
        </w:rPr>
      </w:pPr>
      <w:bookmarkStart w:id="32" w:name="_Toc166755350"/>
      <w:r>
        <w:rPr>
          <w:rFonts w:eastAsia="Arial"/>
          <w:lang w:val="en-US"/>
        </w:rPr>
        <w:t>Equipment Operation, Maintenance, Calibration and Updating</w:t>
      </w:r>
      <w:bookmarkEnd w:id="32"/>
    </w:p>
    <w:p w14:paraId="310F9D78" w14:textId="77777777" w:rsidR="003B453A" w:rsidRPr="00BD212E" w:rsidRDefault="003B453A" w:rsidP="003B453A">
      <w:pPr>
        <w:pStyle w:val="Brdteks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3F18CE19" w14:textId="77777777" w:rsidR="003B453A" w:rsidRPr="00BD212E" w:rsidRDefault="003B453A" w:rsidP="003B453A">
      <w:pPr>
        <w:pStyle w:val="Brdteks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35A77631" w14:textId="1A25C264" w:rsidR="00904247" w:rsidRDefault="00904247" w:rsidP="003B453A">
      <w:pPr>
        <w:pStyle w:val="Bullet1"/>
        <w:rPr>
          <w:lang w:val="en-US"/>
        </w:rPr>
      </w:pPr>
      <w:r>
        <w:rPr>
          <w:lang w:val="en-US"/>
        </w:rPr>
        <w:t>Descriptions of equipment and systems used in the VTS</w:t>
      </w:r>
    </w:p>
    <w:p w14:paraId="746DF8DC" w14:textId="13617E67"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39F0FF91" w14:textId="3A9FC122" w:rsidR="003B453A" w:rsidRPr="00BD212E" w:rsidRDefault="003B453A" w:rsidP="003B453A">
      <w:pPr>
        <w:pStyle w:val="Bullet1"/>
        <w:rPr>
          <w:lang w:val="en-US"/>
        </w:rPr>
      </w:pPr>
      <w:r w:rsidRPr="00BD212E">
        <w:rPr>
          <w:lang w:val="en-US"/>
        </w:rPr>
        <w:t>Determin</w:t>
      </w:r>
      <w:r w:rsidR="007F388E">
        <w:rPr>
          <w:lang w:val="en-US"/>
        </w:rPr>
        <w:t xml:space="preserve">ing performance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r w:rsidR="00B56100">
        <w:rPr>
          <w:lang w:val="en-US"/>
        </w:rPr>
        <w:t>,</w:t>
      </w:r>
      <w:r w:rsidR="007F388E">
        <w:rPr>
          <w:lang w:val="en-US"/>
        </w:rPr>
        <w:t xml:space="preserve"> including the availability of VTS during maintenance or other outages</w:t>
      </w:r>
    </w:p>
    <w:p w14:paraId="6D892A06" w14:textId="1DC0FB56" w:rsidR="003B453A" w:rsidRPr="00BD212E" w:rsidRDefault="003B453A" w:rsidP="003B453A">
      <w:pPr>
        <w:pStyle w:val="Bullet1"/>
        <w:rPr>
          <w:lang w:val="en-US"/>
        </w:rPr>
      </w:pPr>
      <w:r w:rsidRPr="00BD212E">
        <w:rPr>
          <w:lang w:val="en-US"/>
        </w:rPr>
        <w:t>Categori</w:t>
      </w:r>
      <w:r w:rsidR="007F388E">
        <w:rPr>
          <w:lang w:val="en-US"/>
        </w:rPr>
        <w:t>z</w:t>
      </w:r>
      <w:r w:rsidRPr="00BD212E">
        <w:rPr>
          <w:lang w:val="en-US"/>
        </w:rPr>
        <w:t>ation</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prioriti</w:t>
      </w:r>
      <w:r w:rsidR="007F388E">
        <w:rPr>
          <w:lang w:val="en-US"/>
        </w:rPr>
        <w:t>z</w:t>
      </w:r>
      <w:r w:rsidRPr="00BD212E">
        <w:rPr>
          <w:lang w:val="en-US"/>
        </w:rPr>
        <w:t>ation</w:t>
      </w:r>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21E2BE7" w14:textId="30B8460B"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001F5E7D">
        <w:rPr>
          <w:spacing w:val="-6"/>
          <w:lang w:val="en-US"/>
        </w:rPr>
        <w:t xml:space="preserve">a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p>
    <w:p w14:paraId="1A872359" w14:textId="77FF6B19" w:rsidR="003B453A" w:rsidRDefault="007F388E" w:rsidP="003B453A">
      <w:pPr>
        <w:pStyle w:val="Bullet1"/>
        <w:jc w:val="both"/>
        <w:rPr>
          <w:lang w:val="en-US"/>
        </w:rPr>
      </w:pPr>
      <w:r w:rsidRPr="00BD212E">
        <w:rPr>
          <w:lang w:val="en-US"/>
        </w:rPr>
        <w:t>Updat</w:t>
      </w:r>
      <w:r>
        <w:rPr>
          <w:lang w:val="en-US"/>
        </w:rPr>
        <w:t>es to</w:t>
      </w:r>
      <w:r w:rsidR="006C2E25">
        <w:rPr>
          <w:lang w:val="en-US"/>
        </w:rPr>
        <w:t xml:space="preserve"> </w:t>
      </w:r>
      <w:r w:rsidR="003B453A" w:rsidRPr="00BD212E">
        <w:rPr>
          <w:lang w:val="en-US"/>
        </w:rPr>
        <w:t>equipment</w:t>
      </w:r>
      <w:r w:rsidR="006C2E25">
        <w:rPr>
          <w:lang w:val="en-US"/>
        </w:rPr>
        <w:t xml:space="preserve"> </w:t>
      </w:r>
      <w:r w:rsidR="003B453A" w:rsidRPr="00BD212E">
        <w:rPr>
          <w:lang w:val="en-US"/>
        </w:rPr>
        <w:t>(hardware</w:t>
      </w:r>
      <w:r w:rsidR="006C2E25">
        <w:rPr>
          <w:lang w:val="en-US"/>
        </w:rPr>
        <w:t xml:space="preserve"> </w:t>
      </w:r>
      <w:r w:rsidR="003B453A" w:rsidRPr="00BD212E">
        <w:rPr>
          <w:lang w:val="en-US"/>
        </w:rPr>
        <w:t>and</w:t>
      </w:r>
      <w:r w:rsidR="006C2E25">
        <w:rPr>
          <w:lang w:val="en-US"/>
        </w:rPr>
        <w:t xml:space="preserve"> </w:t>
      </w:r>
      <w:r w:rsidR="003B453A" w:rsidRPr="00BD212E">
        <w:rPr>
          <w:lang w:val="en-US"/>
        </w:rPr>
        <w:t>software)</w:t>
      </w:r>
      <w:r w:rsidR="006C2E25">
        <w:rPr>
          <w:lang w:val="en-US"/>
        </w:rPr>
        <w:t xml:space="preserve"> </w:t>
      </w:r>
      <w:r w:rsidR="003B453A" w:rsidRPr="00BD212E">
        <w:rPr>
          <w:lang w:val="en-US"/>
        </w:rPr>
        <w:t>and</w:t>
      </w:r>
      <w:r>
        <w:rPr>
          <w:lang w:val="en-US"/>
        </w:rPr>
        <w:t xml:space="preserve"> </w:t>
      </w:r>
      <w:r w:rsidR="003B453A" w:rsidRPr="00BD212E">
        <w:rPr>
          <w:lang w:val="en-US"/>
        </w:rPr>
        <w:t>their</w:t>
      </w:r>
      <w:r w:rsidR="006C2E25">
        <w:rPr>
          <w:lang w:val="en-US"/>
        </w:rPr>
        <w:t xml:space="preserve"> </w:t>
      </w:r>
      <w:r w:rsidR="003B453A" w:rsidRPr="00BD212E">
        <w:rPr>
          <w:lang w:val="en-US"/>
        </w:rPr>
        <w:t>associa</w:t>
      </w:r>
      <w:r w:rsidR="003B453A" w:rsidRPr="00BD212E">
        <w:rPr>
          <w:spacing w:val="-1"/>
          <w:lang w:val="en-US"/>
        </w:rPr>
        <w:t>t</w:t>
      </w:r>
      <w:r w:rsidR="003B453A" w:rsidRPr="00BD212E">
        <w:rPr>
          <w:lang w:val="en-US"/>
        </w:rPr>
        <w:t>ed manuals/handbooks</w:t>
      </w:r>
    </w:p>
    <w:p w14:paraId="4D63CC6C" w14:textId="77777777" w:rsidR="00542A99" w:rsidRPr="00BD212E" w:rsidRDefault="00542A99" w:rsidP="003B453A">
      <w:pPr>
        <w:pStyle w:val="Bullet1"/>
        <w:jc w:val="both"/>
        <w:rPr>
          <w:lang w:val="en-US"/>
        </w:rPr>
      </w:pPr>
      <w:r>
        <w:rPr>
          <w:lang w:val="en-US"/>
        </w:rPr>
        <w:t>VTS availability due to maintenance or other outages</w:t>
      </w:r>
      <w:r w:rsidR="00A254C8">
        <w:rPr>
          <w:lang w:val="en-US"/>
        </w:rPr>
        <w:t>.</w:t>
      </w:r>
    </w:p>
    <w:p w14:paraId="08A622D4" w14:textId="77777777" w:rsidR="003B453A" w:rsidRDefault="003B453A" w:rsidP="003B453A">
      <w:pPr>
        <w:pStyle w:val="Overskrift3"/>
        <w:rPr>
          <w:lang w:val="en-US"/>
        </w:rPr>
      </w:pPr>
      <w:bookmarkStart w:id="33" w:name="_Toc49123568"/>
      <w:bookmarkStart w:id="34" w:name="_Toc49123792"/>
      <w:bookmarkStart w:id="35" w:name="_Toc49124464"/>
      <w:bookmarkStart w:id="36" w:name="_Toc49124625"/>
      <w:bookmarkStart w:id="37" w:name="_Toc49123569"/>
      <w:bookmarkStart w:id="38" w:name="_Toc49123793"/>
      <w:bookmarkStart w:id="39" w:name="_Toc49124465"/>
      <w:bookmarkStart w:id="40" w:name="_Toc49124626"/>
      <w:bookmarkStart w:id="41" w:name="_Toc49123570"/>
      <w:bookmarkStart w:id="42" w:name="_Toc49123794"/>
      <w:bookmarkStart w:id="43" w:name="_Toc49124466"/>
      <w:bookmarkStart w:id="44" w:name="_Toc49124627"/>
      <w:bookmarkStart w:id="45" w:name="_Toc49123571"/>
      <w:bookmarkStart w:id="46" w:name="_Toc49123795"/>
      <w:bookmarkStart w:id="47" w:name="_Toc49124467"/>
      <w:bookmarkStart w:id="48" w:name="_Toc49124628"/>
      <w:bookmarkStart w:id="49" w:name="_Toc49123572"/>
      <w:bookmarkStart w:id="50" w:name="_Toc49123796"/>
      <w:bookmarkStart w:id="51" w:name="_Toc49124468"/>
      <w:bookmarkStart w:id="52" w:name="_Toc49124629"/>
      <w:bookmarkStart w:id="53" w:name="_Toc49123573"/>
      <w:bookmarkStart w:id="54" w:name="_Toc49123797"/>
      <w:bookmarkStart w:id="55" w:name="_Toc49124469"/>
      <w:bookmarkStart w:id="56" w:name="_Toc49124630"/>
      <w:bookmarkStart w:id="57" w:name="_Toc49123574"/>
      <w:bookmarkStart w:id="58" w:name="_Toc49123798"/>
      <w:bookmarkStart w:id="59" w:name="_Toc49124470"/>
      <w:bookmarkStart w:id="60" w:name="_Toc49124631"/>
      <w:bookmarkStart w:id="61" w:name="_Toc49123575"/>
      <w:bookmarkStart w:id="62" w:name="_Toc49123799"/>
      <w:bookmarkStart w:id="63" w:name="_Toc49124471"/>
      <w:bookmarkStart w:id="64" w:name="_Toc49124632"/>
      <w:bookmarkStart w:id="65" w:name="_Toc16675535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lang w:val="en-US"/>
        </w:rPr>
        <w:t>Public Relations</w:t>
      </w:r>
      <w:bookmarkEnd w:id="65"/>
    </w:p>
    <w:p w14:paraId="6892DF74" w14:textId="557BDD62" w:rsidR="003B453A" w:rsidRPr="00BD212E" w:rsidRDefault="003B453A" w:rsidP="003B453A">
      <w:pPr>
        <w:pStyle w:val="Brdteks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sidRPr="00BD212E">
        <w:rPr>
          <w:lang w:val="en-US"/>
        </w:rPr>
        <w:t>documented</w:t>
      </w:r>
      <w:r w:rsidRPr="007F388E">
        <w:rPr>
          <w:lang w:val="en-US"/>
        </w:rPr>
        <w:t xml:space="preserve"> </w:t>
      </w:r>
      <w:r w:rsidR="007F388E" w:rsidRPr="007F388E">
        <w:rPr>
          <w:lang w:val="en-US"/>
        </w:rPr>
        <w:t xml:space="preserve">processes </w:t>
      </w:r>
      <w:r w:rsidR="007F388E">
        <w:rPr>
          <w:lang w:val="en-US"/>
        </w:rPr>
        <w:t xml:space="preserve">and procedures to deal </w:t>
      </w:r>
      <w:r w:rsidRPr="00BD212E">
        <w:rPr>
          <w:lang w:val="en-US"/>
        </w:rPr>
        <w:t>with</w:t>
      </w:r>
      <w:r w:rsidRPr="00BD212E">
        <w:rPr>
          <w:spacing w:val="5"/>
          <w:lang w:val="en-US"/>
        </w:rPr>
        <w:t xml:space="preserve"> </w:t>
      </w:r>
      <w:r w:rsidRPr="00BD212E">
        <w:rPr>
          <w:lang w:val="en-US"/>
        </w:rPr>
        <w:t>media</w:t>
      </w:r>
      <w:r w:rsidRPr="00BD212E">
        <w:rPr>
          <w:spacing w:val="3"/>
          <w:lang w:val="en-US"/>
        </w:rPr>
        <w:t xml:space="preserve"> </w:t>
      </w:r>
      <w:r w:rsidRPr="00BD212E">
        <w:rPr>
          <w:lang w:val="en-US"/>
        </w:rPr>
        <w:t>and public</w:t>
      </w:r>
      <w:r w:rsidR="007F388E">
        <w:rPr>
          <w:lang w:val="en-US"/>
        </w:rPr>
        <w:t xml:space="preserve"> relations </w:t>
      </w:r>
      <w:r w:rsidR="00B57C3C">
        <w:rPr>
          <w:lang w:val="en-US"/>
        </w:rPr>
        <w:t>issues</w:t>
      </w:r>
      <w:r w:rsidRPr="00BD212E">
        <w:rPr>
          <w:lang w:val="en-US"/>
        </w:rPr>
        <w:t xml:space="preserve">.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5934712" w14:textId="1CBC8ACF" w:rsidR="00823ABB" w:rsidRDefault="003B453A" w:rsidP="003B453A">
      <w:pPr>
        <w:pStyle w:val="Bullet1"/>
        <w:rPr>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r w:rsidR="00823ABB">
        <w:rPr>
          <w:lang w:val="en-US"/>
        </w:rPr>
        <w:t>department</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p>
    <w:p w14:paraId="5E1A66E3" w14:textId="302EA5EB" w:rsidR="003B453A" w:rsidRPr="00BD212E" w:rsidRDefault="00823ABB" w:rsidP="003B453A">
      <w:pPr>
        <w:pStyle w:val="Bullet1"/>
        <w:rPr>
          <w:lang w:val="en-US"/>
        </w:rPr>
      </w:pPr>
      <w:r>
        <w:rPr>
          <w:lang w:val="en-US"/>
        </w:rPr>
        <w:t>Publication of ongoing activities within the VTS area</w:t>
      </w:r>
    </w:p>
    <w:p w14:paraId="35E9FB24" w14:textId="089FE2BE"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6C546466" w14:textId="77777777" w:rsidR="003B453A" w:rsidRDefault="003B453A" w:rsidP="003B453A">
      <w:pPr>
        <w:pStyle w:val="Overskrift3"/>
        <w:rPr>
          <w:lang w:val="en-US"/>
        </w:rPr>
      </w:pPr>
      <w:bookmarkStart w:id="66" w:name="_Toc166755352"/>
      <w:r>
        <w:rPr>
          <w:lang w:val="en-US"/>
        </w:rPr>
        <w:t>Security</w:t>
      </w:r>
      <w:bookmarkEnd w:id="66"/>
    </w:p>
    <w:p w14:paraId="7C9C9277" w14:textId="4FBD6CA7" w:rsidR="003B453A" w:rsidRPr="00BD212E" w:rsidRDefault="003B453A" w:rsidP="003B453A">
      <w:pPr>
        <w:pStyle w:val="Brdtekst"/>
        <w:rPr>
          <w:lang w:val="en-US"/>
        </w:rPr>
      </w:pPr>
      <w:r w:rsidRPr="00BD212E">
        <w:rPr>
          <w:lang w:val="en-US"/>
        </w:rPr>
        <w:t>P</w:t>
      </w:r>
      <w:r w:rsidR="007F388E">
        <w:rPr>
          <w:lang w:val="en-US"/>
        </w:rPr>
        <w:t>rocesses and p</w:t>
      </w:r>
      <w:r w:rsidRPr="00BD212E">
        <w:rPr>
          <w:lang w:val="en-US"/>
        </w:rPr>
        <w:t>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 xml:space="preserve">be </w:t>
      </w:r>
      <w:r w:rsidR="007F388E">
        <w:rPr>
          <w:lang w:val="en-US"/>
        </w:rPr>
        <w:t>clearly documented and consistent with</w:t>
      </w:r>
      <w:r w:rsidRPr="00BD212E">
        <w:rPr>
          <w:lang w:val="en-US"/>
        </w:rPr>
        <w:t xml:space="preserve"> local and national</w:t>
      </w:r>
      <w:r w:rsidRPr="00BD212E">
        <w:rPr>
          <w:spacing w:val="58"/>
          <w:lang w:val="en-US"/>
        </w:rPr>
        <w:t xml:space="preserve"> </w:t>
      </w:r>
      <w:r w:rsidRPr="00BD212E">
        <w:rPr>
          <w:lang w:val="en-US"/>
        </w:rPr>
        <w:t>requirements.</w:t>
      </w:r>
      <w:r w:rsidRPr="00BD212E">
        <w:rPr>
          <w:spacing w:val="48"/>
          <w:lang w:val="en-US"/>
        </w:rPr>
        <w:t xml:space="preserve"> </w:t>
      </w:r>
      <w:r w:rsidR="007F388E">
        <w:rPr>
          <w:lang w:val="en-US"/>
        </w:rPr>
        <w:t>A</w:t>
      </w:r>
      <w:r w:rsidR="000E1F27">
        <w:rPr>
          <w:lang w:val="en-US"/>
        </w:rPr>
        <w:t>s</w:t>
      </w:r>
      <w:r w:rsidR="007F388E"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007F388E">
        <w:rPr>
          <w:spacing w:val="-10"/>
          <w:lang w:val="en-US"/>
        </w:rPr>
        <w:t xml:space="preserve">they should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007E6094">
        <w:rPr>
          <w:spacing w:val="-1"/>
          <w:lang w:val="en-US"/>
        </w:rPr>
        <w:t xml:space="preserve"> for</w:t>
      </w:r>
      <w:r w:rsidRPr="00BD212E">
        <w:rPr>
          <w:lang w:val="en-US"/>
        </w:rPr>
        <w:t>:</w:t>
      </w:r>
    </w:p>
    <w:p w14:paraId="1DABD159" w14:textId="05DC6D33"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r w:rsidR="00CD07AA">
        <w:rPr>
          <w:lang w:val="en-US"/>
        </w:rPr>
        <w:t xml:space="preserve"> (</w:t>
      </w:r>
      <w:r w:rsidR="00401891">
        <w:rPr>
          <w:lang w:val="en-US"/>
        </w:rPr>
        <w:t xml:space="preserve">e.g., </w:t>
      </w:r>
      <w:r w:rsidR="00CD07AA">
        <w:rPr>
          <w:lang w:val="en-US"/>
        </w:rPr>
        <w:t>Cyber Security)</w:t>
      </w:r>
      <w:r w:rsidRPr="00BD212E">
        <w:rPr>
          <w:lang w:val="en-US"/>
        </w:rPr>
        <w:t>;</w:t>
      </w:r>
    </w:p>
    <w:p w14:paraId="638B0F62"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68DA0A73"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0FCFD48B" w14:textId="79740196" w:rsidR="003B453A" w:rsidRPr="003B453A" w:rsidRDefault="003B453A" w:rsidP="003B453A">
      <w:pPr>
        <w:pStyle w:val="Brdtekst"/>
      </w:pPr>
      <w:r w:rsidRPr="003B453A">
        <w:t xml:space="preserve">Procedures should reflect any involvement of the VTS with the </w:t>
      </w:r>
      <w:r w:rsidR="00823ABB" w:rsidRPr="003B453A">
        <w:t xml:space="preserve">Port Facility Security Plan </w:t>
      </w:r>
      <w:r w:rsidR="00823ABB">
        <w:t>(</w:t>
      </w:r>
      <w:r w:rsidR="00823ABB" w:rsidRPr="003B453A">
        <w:t>PFSP</w:t>
      </w:r>
      <w:r w:rsidRPr="003B453A">
        <w:t>) as per the International Ship and Port facility Security Code (ISPS)</w:t>
      </w:r>
      <w:r w:rsidR="000C53DC">
        <w:t xml:space="preserve"> </w:t>
      </w:r>
      <w:r w:rsidR="000C53DC">
        <w:fldChar w:fldCharType="begin"/>
      </w:r>
      <w:r w:rsidR="000C53DC">
        <w:instrText xml:space="preserve"> REF _Ref71196881 \r \h </w:instrText>
      </w:r>
      <w:r w:rsidR="000C53DC">
        <w:fldChar w:fldCharType="separate"/>
      </w:r>
      <w:r w:rsidR="00EB4111">
        <w:t>[7]</w:t>
      </w:r>
      <w:r w:rsidR="000C53DC">
        <w:fldChar w:fldCharType="end"/>
      </w:r>
      <w:r w:rsidRPr="003B453A">
        <w:t>.</w:t>
      </w:r>
    </w:p>
    <w:p w14:paraId="33198827" w14:textId="77777777" w:rsidR="003B453A" w:rsidRDefault="003B453A" w:rsidP="003B453A">
      <w:pPr>
        <w:pStyle w:val="Overskrift3"/>
        <w:rPr>
          <w:lang w:val="en-US"/>
        </w:rPr>
      </w:pPr>
      <w:bookmarkStart w:id="67" w:name="_Toc166755353"/>
      <w:r>
        <w:rPr>
          <w:lang w:val="en-US"/>
        </w:rPr>
        <w:t>Training</w:t>
      </w:r>
      <w:bookmarkEnd w:id="67"/>
    </w:p>
    <w:p w14:paraId="758907B9" w14:textId="77777777" w:rsidR="007F388E" w:rsidRPr="007F388E" w:rsidRDefault="007F388E" w:rsidP="007F388E">
      <w:pPr>
        <w:pStyle w:val="Brdtekst"/>
        <w:rPr>
          <w:lang w:val="en-US"/>
        </w:rPr>
      </w:pPr>
      <w:r w:rsidRPr="007F388E">
        <w:rPr>
          <w:lang w:val="en-US"/>
        </w:rPr>
        <w:t>P</w:t>
      </w:r>
      <w:r>
        <w:rPr>
          <w:lang w:val="en-US"/>
        </w:rPr>
        <w:t xml:space="preserve">rocesses and </w:t>
      </w:r>
      <w:r w:rsidRPr="007F388E">
        <w:rPr>
          <w:lang w:val="en-US"/>
        </w:rPr>
        <w:t xml:space="preserve">procedures should be available to ensure that: </w:t>
      </w:r>
    </w:p>
    <w:p w14:paraId="24FA2FF5" w14:textId="77777777" w:rsidR="007F388E" w:rsidRPr="007F388E" w:rsidRDefault="007F388E" w:rsidP="007F388E">
      <w:pPr>
        <w:pStyle w:val="Bullet1"/>
        <w:rPr>
          <w:lang w:val="en-US"/>
        </w:rPr>
      </w:pPr>
      <w:r w:rsidRPr="007F388E">
        <w:rPr>
          <w:lang w:val="en-US"/>
        </w:rPr>
        <w:t>VTS personnel are appropriately trained and qualified for their VTS duties</w:t>
      </w:r>
      <w:r w:rsidR="00A254C8">
        <w:rPr>
          <w:lang w:val="en-US"/>
        </w:rPr>
        <w:t>;</w:t>
      </w:r>
    </w:p>
    <w:p w14:paraId="2D0E8546" w14:textId="4872ABC5" w:rsidR="007F388E" w:rsidRPr="007F388E" w:rsidRDefault="007F388E" w:rsidP="00B14E66">
      <w:pPr>
        <w:pStyle w:val="Bullet1"/>
        <w:rPr>
          <w:lang w:val="en-US"/>
        </w:rPr>
      </w:pPr>
      <w:r w:rsidRPr="007F388E">
        <w:rPr>
          <w:lang w:val="en-US"/>
        </w:rPr>
        <w:lastRenderedPageBreak/>
        <w:t xml:space="preserve">Qualifications </w:t>
      </w:r>
      <w:r w:rsidR="00B14E66">
        <w:rPr>
          <w:lang w:val="en-US"/>
        </w:rPr>
        <w:t xml:space="preserve">and operational performance </w:t>
      </w:r>
      <w:r w:rsidRPr="007F388E">
        <w:rPr>
          <w:lang w:val="en-US"/>
        </w:rPr>
        <w:t xml:space="preserve">are maintained </w:t>
      </w:r>
      <w:r w:rsidR="00B14E66" w:rsidRPr="00B14E66">
        <w:rPr>
          <w:lang w:val="en-US"/>
        </w:rPr>
        <w:t xml:space="preserve">and confirmed through </w:t>
      </w:r>
      <w:r w:rsidRPr="007F388E">
        <w:rPr>
          <w:lang w:val="en-US"/>
        </w:rPr>
        <w:t xml:space="preserve">performance assessments </w:t>
      </w:r>
      <w:r w:rsidR="00B14E66">
        <w:rPr>
          <w:lang w:val="en-US"/>
        </w:rPr>
        <w:t xml:space="preserve">undertaken </w:t>
      </w:r>
      <w:r w:rsidRPr="007F388E">
        <w:rPr>
          <w:lang w:val="en-US"/>
        </w:rPr>
        <w:t>at regular intervals</w:t>
      </w:r>
      <w:r w:rsidR="00A254C8">
        <w:rPr>
          <w:lang w:val="en-US"/>
        </w:rPr>
        <w:t>; and</w:t>
      </w:r>
    </w:p>
    <w:p w14:paraId="1BCE44D9" w14:textId="77777777" w:rsidR="008B5277" w:rsidRDefault="007F388E" w:rsidP="007F388E">
      <w:pPr>
        <w:pStyle w:val="Bullet1"/>
        <w:rPr>
          <w:lang w:val="en-US"/>
        </w:rPr>
      </w:pPr>
      <w:r w:rsidRPr="007F388E">
        <w:rPr>
          <w:lang w:val="en-US"/>
        </w:rPr>
        <w:t>Training records of VTS personnel are maintained</w:t>
      </w:r>
      <w:r w:rsidR="00A254C8">
        <w:rPr>
          <w:lang w:val="en-US"/>
        </w:rPr>
        <w:t>.</w:t>
      </w:r>
      <w:r w:rsidR="008B5277">
        <w:rPr>
          <w:lang w:val="en-US"/>
        </w:rPr>
        <w:t xml:space="preserve"> </w:t>
      </w:r>
    </w:p>
    <w:p w14:paraId="211B9BE8" w14:textId="77D97D5C" w:rsidR="007F388E" w:rsidRDefault="00623302" w:rsidP="00BF5F4A">
      <w:pPr>
        <w:pStyle w:val="Brdtekst"/>
        <w:rPr>
          <w:lang w:val="en-US"/>
        </w:rPr>
      </w:pPr>
      <w:r>
        <w:rPr>
          <w:lang w:val="en-US"/>
        </w:rPr>
        <w:t xml:space="preserve">Please note, </w:t>
      </w:r>
      <w:r w:rsidR="00F17271">
        <w:rPr>
          <w:lang w:val="en-US"/>
        </w:rPr>
        <w:t xml:space="preserve">that </w:t>
      </w:r>
      <w:r w:rsidR="008B5277" w:rsidRPr="008B5277">
        <w:rPr>
          <w:lang w:val="en-US"/>
        </w:rPr>
        <w:t xml:space="preserve">Guideline </w:t>
      </w:r>
      <w:r w:rsidR="008B5277" w:rsidRPr="00BF5F4A">
        <w:rPr>
          <w:i/>
          <w:iCs/>
          <w:lang w:val="en-US"/>
        </w:rPr>
        <w:t>G1156 Recruitment, training and assessment of VTS personnel</w:t>
      </w:r>
      <w:r w:rsidR="008B5277" w:rsidRPr="008B5277">
        <w:rPr>
          <w:lang w:val="en-US"/>
        </w:rPr>
        <w:t xml:space="preserve"> </w:t>
      </w:r>
      <w:r w:rsidR="000C53DC">
        <w:rPr>
          <w:lang w:val="en-US"/>
        </w:rPr>
        <w:fldChar w:fldCharType="begin"/>
      </w:r>
      <w:r w:rsidR="000C53DC">
        <w:rPr>
          <w:lang w:val="en-US"/>
        </w:rPr>
        <w:instrText xml:space="preserve"> REF _Ref71196890 \r \h </w:instrText>
      </w:r>
      <w:r w:rsidR="000C53DC">
        <w:rPr>
          <w:lang w:val="en-US"/>
        </w:rPr>
      </w:r>
      <w:r w:rsidR="000C53DC">
        <w:rPr>
          <w:lang w:val="en-US"/>
        </w:rPr>
        <w:fldChar w:fldCharType="separate"/>
      </w:r>
      <w:r w:rsidR="00EB4111">
        <w:rPr>
          <w:lang w:val="en-US"/>
        </w:rPr>
        <w:t>[8]</w:t>
      </w:r>
      <w:r w:rsidR="000C53DC">
        <w:rPr>
          <w:lang w:val="en-US"/>
        </w:rPr>
        <w:fldChar w:fldCharType="end"/>
      </w:r>
      <w:r w:rsidR="000C53DC">
        <w:rPr>
          <w:lang w:val="en-US"/>
        </w:rPr>
        <w:t xml:space="preserve"> </w:t>
      </w:r>
      <w:r w:rsidR="008B5277" w:rsidRPr="008B5277">
        <w:rPr>
          <w:lang w:val="en-US"/>
        </w:rPr>
        <w:t>provide</w:t>
      </w:r>
      <w:r w:rsidR="008B5277">
        <w:rPr>
          <w:lang w:val="en-US"/>
        </w:rPr>
        <w:t>s</w:t>
      </w:r>
      <w:r w:rsidR="008B5277" w:rsidRPr="008B5277">
        <w:rPr>
          <w:lang w:val="en-US"/>
        </w:rPr>
        <w:t xml:space="preserve"> further guidance on the training and assessment of VTS personnel.</w:t>
      </w:r>
    </w:p>
    <w:p w14:paraId="2611A226" w14:textId="77777777" w:rsidR="003B453A" w:rsidRDefault="003B453A" w:rsidP="003B453A">
      <w:pPr>
        <w:pStyle w:val="Overskrift3"/>
        <w:rPr>
          <w:lang w:val="en-US"/>
        </w:rPr>
      </w:pPr>
      <w:bookmarkStart w:id="68" w:name="_Toc71197480"/>
      <w:bookmarkStart w:id="69" w:name="_Toc166755354"/>
      <w:bookmarkEnd w:id="68"/>
      <w:r>
        <w:rPr>
          <w:lang w:val="en-US"/>
        </w:rPr>
        <w:t>Watch Handover</w:t>
      </w:r>
      <w:bookmarkEnd w:id="69"/>
    </w:p>
    <w:p w14:paraId="0D864953" w14:textId="77777777" w:rsidR="003B453A" w:rsidRPr="00BD212E" w:rsidRDefault="003B453A" w:rsidP="003B453A">
      <w:pPr>
        <w:pStyle w:val="Brdteks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be formali</w:t>
      </w:r>
      <w:r w:rsidR="007E6094">
        <w:rPr>
          <w:lang w:val="en-US"/>
        </w:rPr>
        <w:t>z</w:t>
      </w:r>
      <w:r w:rsidRPr="00BD212E">
        <w:rPr>
          <w:lang w:val="en-US"/>
        </w:rPr>
        <w:t>ed</w:t>
      </w:r>
      <w:r w:rsidRPr="00BD212E">
        <w:rPr>
          <w:spacing w:val="56"/>
          <w:lang w:val="en-US"/>
        </w:rPr>
        <w:t xml:space="preserve"> </w:t>
      </w:r>
      <w:r w:rsidRPr="00BD212E">
        <w:rPr>
          <w:lang w:val="en-US"/>
        </w:rPr>
        <w:t>and 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73B7AD7F"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6887D1C0" w14:textId="61BB18ED" w:rsidR="003B453A" w:rsidRPr="00BD212E" w:rsidRDefault="003B453A" w:rsidP="003B453A">
      <w:pPr>
        <w:pStyle w:val="Bullet1"/>
        <w:rPr>
          <w:lang w:val="en-US"/>
        </w:rPr>
      </w:pPr>
      <w:r w:rsidRPr="00BD212E">
        <w:rPr>
          <w:lang w:val="en-US"/>
        </w:rPr>
        <w:t>Expected/developing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3D86B341" w14:textId="488E2ED9" w:rsidR="003B453A"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w:t>
      </w:r>
      <w:r w:rsidR="00401891">
        <w:rPr>
          <w:lang w:val="en-US"/>
        </w:rPr>
        <w:t xml:space="preserve">e.g.,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73978BCB" w14:textId="77777777" w:rsidR="00180C33" w:rsidRPr="00BD212E" w:rsidRDefault="00180C33" w:rsidP="003B453A">
      <w:pPr>
        <w:pStyle w:val="Bullet1"/>
        <w:rPr>
          <w:lang w:val="en-US"/>
        </w:rPr>
      </w:pPr>
      <w:r>
        <w:rPr>
          <w:lang w:val="en-US"/>
        </w:rPr>
        <w:t>Waterway conditions;</w:t>
      </w:r>
    </w:p>
    <w:p w14:paraId="17DADA04" w14:textId="7B4CF833" w:rsidR="003B453A"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r w:rsidR="00180C33">
        <w:rPr>
          <w:lang w:val="en-US"/>
        </w:rPr>
        <w:t xml:space="preserve"> (</w:t>
      </w:r>
      <w:r w:rsidR="00401891">
        <w:rPr>
          <w:lang w:val="en-US"/>
        </w:rPr>
        <w:t xml:space="preserve">e.g., </w:t>
      </w:r>
      <w:r w:rsidR="00180C33">
        <w:rPr>
          <w:lang w:val="en-US"/>
        </w:rPr>
        <w:t>meteorological conditions and tidal conditions);</w:t>
      </w:r>
    </w:p>
    <w:p w14:paraId="41EA9B41" w14:textId="61B82944" w:rsidR="00180C33" w:rsidRPr="00BD212E" w:rsidRDefault="00180C33" w:rsidP="003B453A">
      <w:pPr>
        <w:pStyle w:val="Bullet1"/>
        <w:rPr>
          <w:lang w:val="en-US"/>
        </w:rPr>
      </w:pPr>
      <w:r>
        <w:rPr>
          <w:lang w:val="en-US"/>
        </w:rPr>
        <w:t>Status of AtoN;</w:t>
      </w:r>
    </w:p>
    <w:p w14:paraId="6052D13F" w14:textId="37A1FDAD"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00D07004">
        <w:rPr>
          <w:lang w:val="en-US"/>
        </w:rPr>
        <w:t>/</w:t>
      </w:r>
      <w:r w:rsidRPr="00BD212E">
        <w:rPr>
          <w:lang w:val="en-US"/>
        </w:rPr>
        <w:t>availabili</w:t>
      </w:r>
      <w:r w:rsidRPr="00BD212E">
        <w:rPr>
          <w:spacing w:val="-1"/>
          <w:lang w:val="en-US"/>
        </w:rPr>
        <w:t>t</w:t>
      </w:r>
      <w:r w:rsidRPr="00BD212E">
        <w:rPr>
          <w:lang w:val="en-US"/>
        </w:rPr>
        <w:t>y;</w:t>
      </w:r>
    </w:p>
    <w:p w14:paraId="64324669" w14:textId="2D3F1B68"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r w:rsidR="007E6094">
        <w:rPr>
          <w:lang w:val="en-US"/>
        </w:rPr>
        <w:t xml:space="preserve"> (</w:t>
      </w:r>
      <w:r w:rsidR="00401891">
        <w:rPr>
          <w:lang w:val="en-US"/>
        </w:rPr>
        <w:t xml:space="preserve">e.g., </w:t>
      </w:r>
      <w:r w:rsidR="007E6094">
        <w:rPr>
          <w:lang w:val="en-US"/>
        </w:rPr>
        <w:t>pilotage, port and tug services);</w:t>
      </w:r>
    </w:p>
    <w:p w14:paraId="77C412E4"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3815B27C"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336D0A0D" w14:textId="77777777" w:rsidR="003B453A" w:rsidRPr="00C51A7B" w:rsidRDefault="003B453A" w:rsidP="00B03FD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792767BD" w14:textId="77777777" w:rsidR="003B453A" w:rsidRDefault="003B453A" w:rsidP="003B453A">
      <w:pPr>
        <w:pStyle w:val="Overskrift3"/>
        <w:rPr>
          <w:lang w:val="en-US"/>
        </w:rPr>
      </w:pPr>
      <w:bookmarkStart w:id="70" w:name="_Toc166755355"/>
      <w:r>
        <w:rPr>
          <w:lang w:val="en-US"/>
        </w:rPr>
        <w:t>Vessel Handover</w:t>
      </w:r>
      <w:bookmarkEnd w:id="70"/>
    </w:p>
    <w:p w14:paraId="77C3C7C0" w14:textId="77777777" w:rsidR="003B453A" w:rsidRPr="00BD212E" w:rsidRDefault="003B453A" w:rsidP="003B453A">
      <w:pPr>
        <w:pStyle w:val="Brdteks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r w:rsidR="00823ABB">
        <w:rPr>
          <w:spacing w:val="15"/>
          <w:lang w:val="en-US"/>
        </w:rPr>
        <w:t xml:space="preserve">or areas </w:t>
      </w:r>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2CD307F6" w14:textId="690B2392"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001E4CF5">
        <w:rPr>
          <w:lang w:val="en-US"/>
        </w:rPr>
        <w:t>.</w:t>
      </w:r>
    </w:p>
    <w:p w14:paraId="36E541E8" w14:textId="16C19383"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00D07004">
        <w:rPr>
          <w:lang w:val="en-US"/>
        </w:rPr>
        <w:t xml:space="preserve"> </w:t>
      </w:r>
      <w:r w:rsidRPr="00BD212E">
        <w:rPr>
          <w:lang w:val="en-US"/>
        </w:rPr>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w:t>
      </w:r>
      <w:r w:rsidR="00401891">
        <w:rPr>
          <w:lang w:val="en-US"/>
        </w:rPr>
        <w:t xml:space="preserve">e.g., </w:t>
      </w:r>
      <w:r w:rsidRPr="00BD212E">
        <w:rPr>
          <w:lang w:val="en-US"/>
        </w:rPr>
        <w:t>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r w:rsidR="001E4CF5">
        <w:rPr>
          <w:lang w:val="en-US"/>
        </w:rPr>
        <w:t>.</w:t>
      </w:r>
    </w:p>
    <w:p w14:paraId="141E3D72" w14:textId="7777777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00823ABB">
        <w:rPr>
          <w:spacing w:val="-3"/>
          <w:lang w:val="en-US"/>
        </w:rPr>
        <w:t xml:space="preserve">vessel </w:t>
      </w:r>
      <w:r w:rsidRPr="00BD212E">
        <w:rPr>
          <w:lang w:val="en-US"/>
        </w:rPr>
        <w:t>hand</w:t>
      </w:r>
      <w:r w:rsidRPr="00BD212E">
        <w:rPr>
          <w:spacing w:val="-1"/>
          <w:lang w:val="en-US"/>
        </w:rPr>
        <w:t>o</w:t>
      </w:r>
      <w:r w:rsidRPr="00BD212E">
        <w:rPr>
          <w:lang w:val="en-US"/>
        </w:rPr>
        <w:t>ver.</w:t>
      </w:r>
    </w:p>
    <w:p w14:paraId="672801EC" w14:textId="634C88AB" w:rsidR="003B453A" w:rsidRDefault="00EC3CAF" w:rsidP="00EC3CAF">
      <w:pPr>
        <w:pStyle w:val="Overskrift3"/>
        <w:rPr>
          <w:lang w:val="en-US"/>
        </w:rPr>
      </w:pPr>
      <w:bookmarkStart w:id="71" w:name="_Toc166755356"/>
      <w:r>
        <w:rPr>
          <w:lang w:val="en-US"/>
        </w:rPr>
        <w:t xml:space="preserve">Maintenance of </w:t>
      </w:r>
      <w:r w:rsidR="00B14E66">
        <w:rPr>
          <w:lang w:val="en-US"/>
        </w:rPr>
        <w:t xml:space="preserve">Nautical </w:t>
      </w:r>
      <w:r>
        <w:rPr>
          <w:lang w:val="en-US"/>
        </w:rPr>
        <w:t>Publications</w:t>
      </w:r>
      <w:r w:rsidR="00D75CFB">
        <w:rPr>
          <w:lang w:val="en-US"/>
        </w:rPr>
        <w:t xml:space="preserve"> and charts</w:t>
      </w:r>
      <w:bookmarkEnd w:id="71"/>
    </w:p>
    <w:p w14:paraId="04DEADD4" w14:textId="1B44B360" w:rsidR="00EC3CAF" w:rsidRDefault="00EC3CAF" w:rsidP="00EC3CAF">
      <w:pPr>
        <w:pStyle w:val="Brdtekst"/>
        <w:rPr>
          <w:ins w:id="72" w:author="Trond Ski" w:date="2024-09-27T19:24:00Z"/>
          <w:lang w:val="en-US"/>
        </w:rPr>
      </w:pPr>
      <w:r w:rsidRPr="00B57C3C">
        <w:rPr>
          <w:spacing w:val="-1"/>
          <w:lang w:val="en-US"/>
        </w:rPr>
        <w:t xml:space="preserve">A VTS </w:t>
      </w:r>
      <w:r w:rsidR="00C23E47">
        <w:rPr>
          <w:spacing w:val="-1"/>
          <w:lang w:val="en-US"/>
        </w:rPr>
        <w:t>provider</w:t>
      </w:r>
      <w:r w:rsidRPr="00B57C3C">
        <w:rPr>
          <w:spacing w:val="-1"/>
          <w:lang w:val="en-US"/>
        </w:rPr>
        <w:t xml:space="preserve"> should</w:t>
      </w:r>
      <w:r w:rsidRPr="00C20569">
        <w:rPr>
          <w:spacing w:val="27"/>
          <w:lang w:val="en-US"/>
        </w:rPr>
        <w:t xml:space="preserve"> </w:t>
      </w:r>
      <w:r w:rsidRPr="00C20569">
        <w:rPr>
          <w:lang w:val="en-US"/>
        </w:rPr>
        <w:t>ensure</w:t>
      </w:r>
      <w:r w:rsidRPr="00C20569">
        <w:rPr>
          <w:spacing w:val="26"/>
          <w:lang w:val="en-US"/>
        </w:rPr>
        <w:t xml:space="preserve"> </w:t>
      </w:r>
      <w:r w:rsidRPr="00C20569">
        <w:rPr>
          <w:lang w:val="en-US"/>
        </w:rPr>
        <w:t>that</w:t>
      </w:r>
      <w:r w:rsidRPr="00C20569">
        <w:rPr>
          <w:spacing w:val="29"/>
          <w:lang w:val="en-US"/>
        </w:rPr>
        <w:t xml:space="preserve"> </w:t>
      </w:r>
      <w:r w:rsidRPr="00C20569">
        <w:rPr>
          <w:lang w:val="en-US"/>
        </w:rPr>
        <w:t>arrangem</w:t>
      </w:r>
      <w:r w:rsidRPr="00C20569">
        <w:rPr>
          <w:spacing w:val="1"/>
          <w:lang w:val="en-US"/>
        </w:rPr>
        <w:t>e</w:t>
      </w:r>
      <w:r w:rsidRPr="00C20569">
        <w:rPr>
          <w:lang w:val="en-US"/>
        </w:rPr>
        <w:t>nts</w:t>
      </w:r>
      <w:r w:rsidRPr="00C20569">
        <w:rPr>
          <w:spacing w:val="20"/>
          <w:lang w:val="en-US"/>
        </w:rPr>
        <w:t xml:space="preserve"> </w:t>
      </w:r>
      <w:r w:rsidRPr="00C20569">
        <w:rPr>
          <w:lang w:val="en-US"/>
        </w:rPr>
        <w:t>are</w:t>
      </w:r>
      <w:r w:rsidRPr="00C20569">
        <w:rPr>
          <w:spacing w:val="30"/>
          <w:lang w:val="en-US"/>
        </w:rPr>
        <w:t xml:space="preserve"> </w:t>
      </w:r>
      <w:r w:rsidRPr="00C20569">
        <w:rPr>
          <w:lang w:val="en-US"/>
        </w:rPr>
        <w:t>in</w:t>
      </w:r>
      <w:r w:rsidRPr="00C20569">
        <w:rPr>
          <w:spacing w:val="31"/>
          <w:lang w:val="en-US"/>
        </w:rPr>
        <w:t xml:space="preserve"> </w:t>
      </w:r>
      <w:r w:rsidRPr="001D0B3D">
        <w:rPr>
          <w:lang w:val="en-US"/>
        </w:rPr>
        <w:t>place</w:t>
      </w:r>
      <w:r w:rsidRPr="00BA0022">
        <w:rPr>
          <w:spacing w:val="28"/>
          <w:lang w:val="en-US"/>
        </w:rPr>
        <w:t xml:space="preserve"> </w:t>
      </w:r>
      <w:r w:rsidRPr="00BA0022">
        <w:rPr>
          <w:lang w:val="en-US"/>
        </w:rPr>
        <w:t>for</w:t>
      </w:r>
      <w:r w:rsidRPr="00BA0022">
        <w:rPr>
          <w:spacing w:val="31"/>
          <w:lang w:val="en-US"/>
        </w:rPr>
        <w:t xml:space="preserve"> </w:t>
      </w:r>
      <w:r w:rsidRPr="00BA0022">
        <w:rPr>
          <w:lang w:val="en-US"/>
        </w:rPr>
        <w:t>maintaining,</w:t>
      </w:r>
      <w:r w:rsidRPr="00BA0022">
        <w:rPr>
          <w:spacing w:val="21"/>
          <w:lang w:val="en-US"/>
        </w:rPr>
        <w:t xml:space="preserve"> </w:t>
      </w:r>
      <w:r w:rsidRPr="00BA0022">
        <w:rPr>
          <w:lang w:val="en-US"/>
        </w:rPr>
        <w:t>u</w:t>
      </w:r>
      <w:r w:rsidRPr="00BA0022">
        <w:rPr>
          <w:spacing w:val="-1"/>
          <w:lang w:val="en-US"/>
        </w:rPr>
        <w:t>p</w:t>
      </w:r>
      <w:r w:rsidRPr="00BA0022">
        <w:rPr>
          <w:lang w:val="en-US"/>
        </w:rPr>
        <w:t>dating</w:t>
      </w:r>
      <w:r w:rsidRPr="00BA0022">
        <w:rPr>
          <w:spacing w:val="25"/>
          <w:lang w:val="en-US"/>
        </w:rPr>
        <w:t xml:space="preserve"> </w:t>
      </w:r>
      <w:r w:rsidRPr="00BA0022">
        <w:rPr>
          <w:lang w:val="en-US"/>
        </w:rPr>
        <w:t>and disseminati</w:t>
      </w:r>
      <w:r w:rsidRPr="00BA0022">
        <w:rPr>
          <w:spacing w:val="-1"/>
          <w:lang w:val="en-US"/>
        </w:rPr>
        <w:t>n</w:t>
      </w:r>
      <w:r w:rsidRPr="00BA0022">
        <w:rPr>
          <w:lang w:val="en-US"/>
        </w:rPr>
        <w:t>g</w:t>
      </w:r>
      <w:r w:rsidRPr="00BA0022">
        <w:rPr>
          <w:spacing w:val="-13"/>
          <w:lang w:val="en-US"/>
        </w:rPr>
        <w:t xml:space="preserve"> </w:t>
      </w:r>
      <w:r w:rsidRPr="00BA0022">
        <w:rPr>
          <w:lang w:val="en-US"/>
        </w:rPr>
        <w:t>nautical</w:t>
      </w:r>
      <w:r w:rsidRPr="00BA0022">
        <w:rPr>
          <w:spacing w:val="-8"/>
          <w:lang w:val="en-US"/>
        </w:rPr>
        <w:t xml:space="preserve"> </w:t>
      </w:r>
      <w:r w:rsidRPr="00BA0022">
        <w:rPr>
          <w:lang w:val="en-US"/>
        </w:rPr>
        <w:t>publica</w:t>
      </w:r>
      <w:r w:rsidRPr="00BA0022">
        <w:rPr>
          <w:spacing w:val="-1"/>
          <w:lang w:val="en-US"/>
        </w:rPr>
        <w:t>t</w:t>
      </w:r>
      <w:r w:rsidRPr="00BA0022">
        <w:rPr>
          <w:lang w:val="en-US"/>
        </w:rPr>
        <w:t>ions</w:t>
      </w:r>
      <w:r w:rsidR="00035BC1">
        <w:rPr>
          <w:lang w:val="en-US"/>
        </w:rPr>
        <w:t xml:space="preserve"> and</w:t>
      </w:r>
      <w:r w:rsidR="00035BC1" w:rsidRPr="00035BC1">
        <w:rPr>
          <w:spacing w:val="-13"/>
          <w:lang w:val="en-US"/>
        </w:rPr>
        <w:t xml:space="preserve"> </w:t>
      </w:r>
      <w:r w:rsidR="00035BC1" w:rsidRPr="00BA0022">
        <w:rPr>
          <w:spacing w:val="-13"/>
          <w:lang w:val="en-US"/>
        </w:rPr>
        <w:t>charts</w:t>
      </w:r>
      <w:r w:rsidRPr="00BA0022">
        <w:rPr>
          <w:spacing w:val="-12"/>
          <w:lang w:val="en-US"/>
        </w:rPr>
        <w:t xml:space="preserve"> </w:t>
      </w:r>
      <w:r w:rsidRPr="00BA0022">
        <w:rPr>
          <w:lang w:val="en-US"/>
        </w:rPr>
        <w:t>(paper</w:t>
      </w:r>
      <w:r w:rsidRPr="00BA0022">
        <w:rPr>
          <w:spacing w:val="-7"/>
          <w:lang w:val="en-US"/>
        </w:rPr>
        <w:t xml:space="preserve"> </w:t>
      </w:r>
      <w:r w:rsidRPr="00BA0022">
        <w:rPr>
          <w:lang w:val="en-US"/>
        </w:rPr>
        <w:t>and</w:t>
      </w:r>
      <w:r w:rsidR="00035BC1">
        <w:rPr>
          <w:lang w:val="en-US"/>
        </w:rPr>
        <w:t>/or</w:t>
      </w:r>
      <w:r w:rsidRPr="00BA0022">
        <w:rPr>
          <w:spacing w:val="-4"/>
          <w:lang w:val="en-US"/>
        </w:rPr>
        <w:t xml:space="preserve"> </w:t>
      </w:r>
      <w:r w:rsidRPr="00BA0022">
        <w:rPr>
          <w:lang w:val="en-US"/>
        </w:rPr>
        <w:t>electro</w:t>
      </w:r>
      <w:r w:rsidRPr="00BA0022">
        <w:rPr>
          <w:spacing w:val="-1"/>
          <w:lang w:val="en-US"/>
        </w:rPr>
        <w:t>n</w:t>
      </w:r>
      <w:r w:rsidRPr="00BA0022">
        <w:rPr>
          <w:lang w:val="en-US"/>
        </w:rPr>
        <w:t>ic).</w:t>
      </w:r>
    </w:p>
    <w:p w14:paraId="6DE1C0B6" w14:textId="0BD39F67" w:rsidR="009B5601" w:rsidRDefault="009B5601" w:rsidP="00EC3CAF">
      <w:pPr>
        <w:pStyle w:val="Brdtekst"/>
        <w:rPr>
          <w:lang w:val="en-US"/>
        </w:rPr>
      </w:pPr>
      <w:ins w:id="73" w:author="Trond Ski" w:date="2024-09-27T19:25:00Z">
        <w:r w:rsidRPr="009B5601">
          <w:rPr>
            <w:lang w:val="en-US"/>
          </w:rPr>
          <w:t>Charts should be the latest editions as confirmed by the issuing authority.</w:t>
        </w:r>
      </w:ins>
    </w:p>
    <w:p w14:paraId="6DBF517D" w14:textId="76BD0B82" w:rsidR="0099469C" w:rsidRPr="00C20569" w:rsidRDefault="00476825" w:rsidP="00B03FDA">
      <w:pPr>
        <w:pStyle w:val="Overskrift3"/>
        <w:rPr>
          <w:lang w:val="en-US"/>
        </w:rPr>
      </w:pPr>
      <w:bookmarkStart w:id="74" w:name="_Toc166755357"/>
      <w:r>
        <w:rPr>
          <w:lang w:val="en-US"/>
        </w:rPr>
        <w:t>C</w:t>
      </w:r>
      <w:r w:rsidR="00542A99">
        <w:rPr>
          <w:lang w:val="en-US"/>
        </w:rPr>
        <w:t xml:space="preserve">asualty, </w:t>
      </w:r>
      <w:r>
        <w:rPr>
          <w:lang w:val="en-US"/>
        </w:rPr>
        <w:t>I</w:t>
      </w:r>
      <w:r w:rsidR="0099469C" w:rsidRPr="00C20569">
        <w:rPr>
          <w:lang w:val="en-US"/>
        </w:rPr>
        <w:t>ncidents and</w:t>
      </w:r>
      <w:r w:rsidR="00542A99">
        <w:rPr>
          <w:lang w:val="en-US"/>
        </w:rPr>
        <w:t xml:space="preserve"> </w:t>
      </w:r>
      <w:r w:rsidR="00463263">
        <w:rPr>
          <w:lang w:val="en-US"/>
        </w:rPr>
        <w:t>n</w:t>
      </w:r>
      <w:r w:rsidR="001B2AB9">
        <w:rPr>
          <w:lang w:val="en-US"/>
        </w:rPr>
        <w:t>ear-</w:t>
      </w:r>
      <w:r w:rsidR="00542A99">
        <w:rPr>
          <w:lang w:val="en-US"/>
        </w:rPr>
        <w:t xml:space="preserve">miss </w:t>
      </w:r>
      <w:r>
        <w:rPr>
          <w:lang w:val="en-US"/>
        </w:rPr>
        <w:t>R</w:t>
      </w:r>
      <w:r w:rsidR="00542A99">
        <w:rPr>
          <w:lang w:val="en-US"/>
        </w:rPr>
        <w:t>ecording</w:t>
      </w:r>
      <w:bookmarkEnd w:id="74"/>
    </w:p>
    <w:p w14:paraId="5FA62072" w14:textId="6B7F7DE1" w:rsidR="0099469C" w:rsidRDefault="0099469C">
      <w:pPr>
        <w:pStyle w:val="Brdtekst"/>
        <w:rPr>
          <w:lang w:val="en-US"/>
        </w:rPr>
      </w:pPr>
      <w:r w:rsidRPr="00C20569">
        <w:rPr>
          <w:lang w:val="en-US"/>
        </w:rPr>
        <w:t xml:space="preserve">The arrangements for the gathering </w:t>
      </w:r>
      <w:r w:rsidR="00885D9D" w:rsidRPr="00C20569">
        <w:rPr>
          <w:lang w:val="en-US"/>
        </w:rPr>
        <w:t>and exchange</w:t>
      </w:r>
      <w:r w:rsidRPr="00C20569">
        <w:rPr>
          <w:lang w:val="en-US"/>
        </w:rPr>
        <w:t xml:space="preserve"> </w:t>
      </w:r>
      <w:r w:rsidR="00885D9D" w:rsidRPr="00C20569">
        <w:rPr>
          <w:lang w:val="en-US"/>
        </w:rPr>
        <w:t xml:space="preserve">of </w:t>
      </w:r>
      <w:r w:rsidRPr="00C20569">
        <w:rPr>
          <w:lang w:val="en-US"/>
        </w:rPr>
        <w:t>information on i</w:t>
      </w:r>
      <w:r w:rsidR="001B2AB9">
        <w:rPr>
          <w:lang w:val="en-US"/>
        </w:rPr>
        <w:t>ncidents, accidents and/or near-</w:t>
      </w:r>
      <w:r w:rsidRPr="00C20569">
        <w:rPr>
          <w:lang w:val="en-US"/>
        </w:rPr>
        <w:t xml:space="preserve">misses in the VTS area should be </w:t>
      </w:r>
      <w:r w:rsidR="00C20569">
        <w:rPr>
          <w:lang w:val="en-US"/>
        </w:rPr>
        <w:t>described</w:t>
      </w:r>
      <w:r w:rsidRPr="00C20569">
        <w:rPr>
          <w:lang w:val="en-US"/>
        </w:rPr>
        <w:t>.</w:t>
      </w:r>
      <w:r w:rsidR="00D75804" w:rsidRPr="00C20569">
        <w:t xml:space="preserve"> </w:t>
      </w:r>
      <w:r w:rsidR="005156D2">
        <w:t xml:space="preserve">This may include </w:t>
      </w:r>
      <w:r w:rsidR="00F708CB">
        <w:t xml:space="preserve">processes and </w:t>
      </w:r>
      <w:r w:rsidR="005156D2">
        <w:t xml:space="preserve">procedures to ensure that all recording equipment is operating correctly. </w:t>
      </w:r>
      <w:r w:rsidR="00D75804" w:rsidRPr="00C20569">
        <w:rPr>
          <w:lang w:val="en-US"/>
        </w:rPr>
        <w:t xml:space="preserve">This </w:t>
      </w:r>
      <w:r w:rsidR="00294449" w:rsidRPr="00C20569">
        <w:rPr>
          <w:lang w:val="en-US"/>
        </w:rPr>
        <w:t>may also include</w:t>
      </w:r>
      <w:r w:rsidR="00D75804" w:rsidRPr="00C20569">
        <w:rPr>
          <w:lang w:val="en-US"/>
        </w:rPr>
        <w:t xml:space="preserve"> the procedures for incident reporting and dissemination of information to relevant parties.</w:t>
      </w:r>
      <w:r w:rsidR="00542A99">
        <w:rPr>
          <w:lang w:val="en-US"/>
        </w:rPr>
        <w:t xml:space="preserve"> </w:t>
      </w:r>
    </w:p>
    <w:p w14:paraId="150CFF4D" w14:textId="5BF5B38B" w:rsidR="00D8004B" w:rsidRDefault="00623302">
      <w:pPr>
        <w:pStyle w:val="Brdtekst"/>
        <w:rPr>
          <w:lang w:val="en-US"/>
        </w:rPr>
      </w:pPr>
      <w:r>
        <w:rPr>
          <w:lang w:val="en-US"/>
        </w:rPr>
        <w:t xml:space="preserve">Please note, </w:t>
      </w:r>
      <w:r w:rsidR="00D8004B" w:rsidRPr="00D8004B">
        <w:rPr>
          <w:lang w:val="en-US"/>
        </w:rPr>
        <w:t xml:space="preserve">IALA Guideline </w:t>
      </w:r>
      <w:r w:rsidR="00D8004B" w:rsidRPr="00BF5F4A">
        <w:rPr>
          <w:i/>
          <w:iCs/>
          <w:lang w:val="en-US"/>
        </w:rPr>
        <w:t>G1118</w:t>
      </w:r>
      <w:r w:rsidR="00401891">
        <w:rPr>
          <w:i/>
          <w:iCs/>
          <w:lang w:val="en-US"/>
        </w:rPr>
        <w:t xml:space="preserve"> </w:t>
      </w:r>
      <w:r w:rsidR="00D8004B" w:rsidRPr="00BF5F4A">
        <w:rPr>
          <w:i/>
          <w:iCs/>
          <w:lang w:val="en-US"/>
        </w:rPr>
        <w:t>Marine casualty / incident reporting and recording, including near‐miss situations as it relates to VTS</w:t>
      </w:r>
      <w:r w:rsidR="00D8004B" w:rsidRPr="00D8004B">
        <w:rPr>
          <w:lang w:val="en-US"/>
        </w:rPr>
        <w:t xml:space="preserve"> </w:t>
      </w:r>
      <w:r w:rsidR="000C53DC">
        <w:rPr>
          <w:lang w:val="en-US"/>
        </w:rPr>
        <w:fldChar w:fldCharType="begin"/>
      </w:r>
      <w:r w:rsidR="000C53DC">
        <w:rPr>
          <w:lang w:val="en-US"/>
        </w:rPr>
        <w:instrText xml:space="preserve"> REF _Ref71196903 \r \h </w:instrText>
      </w:r>
      <w:r w:rsidR="000C53DC">
        <w:rPr>
          <w:lang w:val="en-US"/>
        </w:rPr>
      </w:r>
      <w:r w:rsidR="000C53DC">
        <w:rPr>
          <w:lang w:val="en-US"/>
        </w:rPr>
        <w:fldChar w:fldCharType="separate"/>
      </w:r>
      <w:r w:rsidR="00EB4111">
        <w:rPr>
          <w:lang w:val="en-US"/>
        </w:rPr>
        <w:t>[9]</w:t>
      </w:r>
      <w:r w:rsidR="000C53DC">
        <w:rPr>
          <w:lang w:val="en-US"/>
        </w:rPr>
        <w:fldChar w:fldCharType="end"/>
      </w:r>
      <w:r w:rsidR="000C53DC">
        <w:rPr>
          <w:lang w:val="en-US"/>
        </w:rPr>
        <w:t xml:space="preserve"> </w:t>
      </w:r>
      <w:r w:rsidR="00D8004B" w:rsidRPr="00D8004B">
        <w:rPr>
          <w:lang w:val="en-US"/>
        </w:rPr>
        <w:t>provides further information on developing and establishing processes for the reporting, recording and analysis of marine casualties, incidents and near-miss situations.</w:t>
      </w:r>
    </w:p>
    <w:p w14:paraId="4E9C5C59" w14:textId="77777777" w:rsidR="00B57C3C" w:rsidRDefault="00B57C3C">
      <w:pPr>
        <w:pStyle w:val="Brdtekst"/>
        <w:rPr>
          <w:lang w:val="en-US"/>
        </w:rPr>
      </w:pPr>
    </w:p>
    <w:p w14:paraId="24E22893" w14:textId="77777777" w:rsidR="002F2F6C" w:rsidRPr="00C20569" w:rsidRDefault="002F2F6C" w:rsidP="002F2F6C">
      <w:pPr>
        <w:pStyle w:val="Overskrift3"/>
        <w:rPr>
          <w:lang w:val="en-US"/>
        </w:rPr>
      </w:pPr>
      <w:bookmarkStart w:id="75" w:name="_Toc71197485"/>
      <w:bookmarkStart w:id="76" w:name="_Toc166755358"/>
      <w:bookmarkEnd w:id="75"/>
      <w:r>
        <w:rPr>
          <w:lang w:val="en-US"/>
        </w:rPr>
        <w:lastRenderedPageBreak/>
        <w:t>Administrative/ Management</w:t>
      </w:r>
      <w:bookmarkEnd w:id="76"/>
    </w:p>
    <w:p w14:paraId="133B5FCE" w14:textId="1F067DA6" w:rsidR="002F2F6C" w:rsidRPr="000A19C1" w:rsidRDefault="00F708CB" w:rsidP="00BF5F4A">
      <w:pPr>
        <w:pStyle w:val="Brdtekst"/>
        <w:rPr>
          <w:lang w:val="en-US"/>
        </w:rPr>
      </w:pPr>
      <w:r>
        <w:rPr>
          <w:lang w:val="en-US"/>
        </w:rPr>
        <w:t>Processes and p</w:t>
      </w:r>
      <w:r w:rsidR="002F2F6C" w:rsidRPr="000A19C1">
        <w:rPr>
          <w:lang w:val="en-US"/>
        </w:rPr>
        <w:t>rocedures should be implemented to demonstrate that the responsibilities</w:t>
      </w:r>
      <w:r w:rsidR="00DE1424">
        <w:rPr>
          <w:lang w:val="en-US"/>
        </w:rPr>
        <w:t>, p</w:t>
      </w:r>
      <w:r w:rsidR="002F2F6C" w:rsidRPr="000A19C1">
        <w:rPr>
          <w:lang w:val="en-US"/>
        </w:rPr>
        <w:t xml:space="preserve">ractices, policies and procedures exercised by an authority to provide strategic </w:t>
      </w:r>
      <w:r w:rsidR="00DE431E">
        <w:rPr>
          <w:lang w:val="en-US"/>
        </w:rPr>
        <w:t>direction</w:t>
      </w:r>
      <w:r w:rsidR="002F2F6C" w:rsidRPr="000A19C1">
        <w:rPr>
          <w:lang w:val="en-US"/>
        </w:rPr>
        <w:t>, ensure objectives</w:t>
      </w:r>
      <w:r w:rsidR="00D0518A">
        <w:rPr>
          <w:lang w:val="en-US"/>
        </w:rPr>
        <w:t>,</w:t>
      </w:r>
      <w:r w:rsidR="002F2F6C" w:rsidRPr="000A19C1">
        <w:rPr>
          <w:lang w:val="en-US"/>
        </w:rPr>
        <w:t xml:space="preserve"> manage risk and use resources responsibly and with accountability are monitored and evaluated on a routine basis</w:t>
      </w:r>
      <w:r w:rsidR="002F2F6C" w:rsidRPr="000A19C1">
        <w:rPr>
          <w:b/>
          <w:bCs/>
          <w:lang w:val="en-US"/>
        </w:rPr>
        <w:t>.</w:t>
      </w:r>
      <w:r w:rsidR="00401891">
        <w:rPr>
          <w:b/>
          <w:bCs/>
          <w:lang w:val="en-US"/>
        </w:rPr>
        <w:t xml:space="preserve"> </w:t>
      </w:r>
      <w:r w:rsidR="002F2F6C" w:rsidRPr="000A19C1">
        <w:rPr>
          <w:lang w:val="en-US"/>
        </w:rPr>
        <w:t>This should include documentation relating to:</w:t>
      </w:r>
    </w:p>
    <w:p w14:paraId="67D7117D" w14:textId="6ABE8261" w:rsidR="002F2F6C" w:rsidRPr="000A19C1" w:rsidRDefault="002F2F6C" w:rsidP="00CC73BB">
      <w:pPr>
        <w:pStyle w:val="Bullet1"/>
        <w:rPr>
          <w:rFonts w:eastAsia="Times New Roman" w:cs="Arial"/>
          <w:lang w:val="en-US"/>
        </w:rPr>
      </w:pPr>
      <w:r w:rsidRPr="00BF5F4A">
        <w:rPr>
          <w:rFonts w:eastAsia="Times New Roman" w:cs="Arial"/>
          <w:color w:val="auto"/>
          <w:lang w:val="en-US"/>
        </w:rPr>
        <w:t>VTS</w:t>
      </w:r>
      <w:r w:rsidRPr="001B61C6">
        <w:rPr>
          <w:rFonts w:eastAsia="Times New Roman" w:cs="Arial"/>
          <w:color w:val="auto"/>
          <w:lang w:val="en-US"/>
        </w:rPr>
        <w:t xml:space="preserve"> </w:t>
      </w:r>
      <w:r w:rsidRPr="00BF5F4A">
        <w:rPr>
          <w:rFonts w:eastAsia="Times New Roman" w:cs="Arial"/>
          <w:color w:val="auto"/>
          <w:lang w:val="en-US"/>
        </w:rPr>
        <w:t>Objectives</w:t>
      </w:r>
      <w:r w:rsidRPr="000A19C1">
        <w:rPr>
          <w:rFonts w:eastAsia="Times New Roman" w:cs="Arial"/>
          <w:b/>
          <w:bCs/>
          <w:color w:val="auto"/>
          <w:lang w:val="en-US"/>
        </w:rPr>
        <w:t xml:space="preserve"> </w:t>
      </w:r>
      <w:r w:rsidRPr="000A19C1">
        <w:rPr>
          <w:rFonts w:eastAsia="Times New Roman" w:cs="Arial"/>
          <w:color w:val="auto"/>
          <w:lang w:val="en-US"/>
        </w:rPr>
        <w:t>– Procedures to monitor and assess that the objectives set for the VTS are met and regularly reported to management. Aspects and considerations include</w:t>
      </w:r>
      <w:r w:rsidR="00CF2705">
        <w:rPr>
          <w:rFonts w:eastAsia="Times New Roman" w:cs="Arial"/>
          <w:color w:val="auto"/>
          <w:lang w:val="en-US"/>
        </w:rPr>
        <w:t>:</w:t>
      </w:r>
    </w:p>
    <w:p w14:paraId="40C6D655" w14:textId="77777777" w:rsidR="002F2F6C" w:rsidRPr="000A19C1" w:rsidRDefault="002F2F6C" w:rsidP="00B57C3C">
      <w:pPr>
        <w:pStyle w:val="Bullet2"/>
        <w:rPr>
          <w:lang w:val="en-US"/>
        </w:rPr>
      </w:pPr>
      <w:r w:rsidRPr="00B57C3C">
        <w:rPr>
          <w:rStyle w:val="Bullet2Char"/>
        </w:rPr>
        <w:t>Setting</w:t>
      </w:r>
      <w:r w:rsidRPr="000A19C1">
        <w:rPr>
          <w:lang w:val="en-US"/>
        </w:rPr>
        <w:t xml:space="preserve"> performance measures, including both positive (leading) and negative (lag) performance measures</w:t>
      </w:r>
      <w:r w:rsidR="00A254C8">
        <w:rPr>
          <w:lang w:val="en-US"/>
        </w:rPr>
        <w:t>;</w:t>
      </w:r>
    </w:p>
    <w:p w14:paraId="27194044"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Establishing a framework to regularly assess the performance measures</w:t>
      </w:r>
      <w:r w:rsidR="00A254C8">
        <w:rPr>
          <w:rFonts w:eastAsia="Times New Roman" w:cs="Arial"/>
          <w:color w:val="auto"/>
          <w:lang w:val="en-US"/>
        </w:rPr>
        <w:t>; and</w:t>
      </w:r>
    </w:p>
    <w:p w14:paraId="0EC32BD3"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Reporting to management.</w:t>
      </w:r>
    </w:p>
    <w:p w14:paraId="7074FD30" w14:textId="0C1C0CD1" w:rsidR="002F2F6C" w:rsidRPr="000A19C1" w:rsidRDefault="002F2F6C" w:rsidP="00CC73BB">
      <w:pPr>
        <w:pStyle w:val="Bullet1"/>
        <w:rPr>
          <w:rFonts w:eastAsia="Times New Roman" w:cs="Arial"/>
          <w:lang w:val="en-US"/>
        </w:rPr>
      </w:pPr>
      <w:r w:rsidRPr="00BF5F4A">
        <w:rPr>
          <w:rFonts w:eastAsia="Times New Roman" w:cs="Arial"/>
          <w:color w:val="auto"/>
          <w:lang w:val="en-US"/>
        </w:rPr>
        <w:t>Evaluation</w:t>
      </w:r>
      <w:r w:rsidRPr="000A19C1">
        <w:rPr>
          <w:rFonts w:eastAsia="Times New Roman" w:cs="Arial"/>
          <w:color w:val="auto"/>
          <w:lang w:val="en-US"/>
        </w:rPr>
        <w:t xml:space="preserve"> – Procedures to </w:t>
      </w:r>
      <w:r w:rsidR="002448E0">
        <w:rPr>
          <w:rFonts w:eastAsia="Times New Roman" w:cs="Arial"/>
          <w:color w:val="auto"/>
          <w:lang w:val="en-US"/>
        </w:rPr>
        <w:t>regularly</w:t>
      </w:r>
      <w:r w:rsidRPr="000A19C1">
        <w:rPr>
          <w:rFonts w:eastAsia="Times New Roman" w:cs="Arial"/>
          <w:color w:val="auto"/>
          <w:lang w:val="en-US"/>
        </w:rPr>
        <w:t xml:space="preserve"> carry out an evaluation to ensure that the VTS operational objectives have been met, and the problems identified and defined for implementing the VTS have been either alleviated or at least reduced to an acceptable level.</w:t>
      </w:r>
      <w:r w:rsidR="00401891">
        <w:rPr>
          <w:rFonts w:eastAsia="Times New Roman" w:cs="Arial"/>
          <w:color w:val="auto"/>
          <w:lang w:val="en-US"/>
        </w:rPr>
        <w:t xml:space="preserve"> </w:t>
      </w:r>
      <w:r w:rsidRPr="000A19C1">
        <w:rPr>
          <w:rFonts w:eastAsia="Times New Roman" w:cs="Arial"/>
          <w:color w:val="auto"/>
          <w:lang w:val="en-US"/>
        </w:rPr>
        <w:t>Aspects and consideration</w:t>
      </w:r>
      <w:r w:rsidR="00762F06">
        <w:rPr>
          <w:rFonts w:eastAsia="Times New Roman" w:cs="Arial"/>
          <w:color w:val="auto"/>
          <w:lang w:val="en-US"/>
        </w:rPr>
        <w:t>s</w:t>
      </w:r>
      <w:r w:rsidRPr="000A19C1">
        <w:rPr>
          <w:rFonts w:eastAsia="Times New Roman" w:cs="Arial"/>
          <w:color w:val="auto"/>
          <w:lang w:val="en-US"/>
        </w:rPr>
        <w:t xml:space="preserve"> in undertaking the evaluation include</w:t>
      </w:r>
      <w:r w:rsidR="00CF2705">
        <w:rPr>
          <w:rFonts w:eastAsia="Times New Roman" w:cs="Arial"/>
          <w:color w:val="auto"/>
          <w:lang w:val="en-US"/>
        </w:rPr>
        <w:t>:</w:t>
      </w:r>
    </w:p>
    <w:p w14:paraId="53221BD6"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The need for the VTS</w:t>
      </w:r>
      <w:r w:rsidR="006301F0">
        <w:rPr>
          <w:rFonts w:eastAsia="Times New Roman" w:cs="Arial"/>
          <w:color w:val="auto"/>
          <w:lang w:val="en-US"/>
        </w:rPr>
        <w:t>, which may include m</w:t>
      </w:r>
      <w:r w:rsidRPr="000A19C1">
        <w:rPr>
          <w:rFonts w:eastAsia="Times New Roman" w:cs="Arial"/>
          <w:color w:val="auto"/>
          <w:lang w:val="en-US"/>
        </w:rPr>
        <w:t>onitoring and identifying changes that may have occurred since the VTS was implemented</w:t>
      </w:r>
      <w:r w:rsidR="006301F0">
        <w:rPr>
          <w:rFonts w:eastAsia="Times New Roman" w:cs="Arial"/>
          <w:color w:val="auto"/>
          <w:lang w:val="en-US"/>
        </w:rPr>
        <w:t xml:space="preserve"> or when </w:t>
      </w:r>
      <w:r w:rsidRPr="000A19C1">
        <w:rPr>
          <w:rFonts w:eastAsia="Times New Roman" w:cs="Arial"/>
          <w:color w:val="auto"/>
          <w:lang w:val="en-US"/>
        </w:rPr>
        <w:t xml:space="preserve">previous evaluation </w:t>
      </w:r>
      <w:r w:rsidR="006301F0">
        <w:rPr>
          <w:rFonts w:eastAsia="Times New Roman" w:cs="Arial"/>
          <w:color w:val="auto"/>
          <w:lang w:val="en-US"/>
        </w:rPr>
        <w:t xml:space="preserve">was made </w:t>
      </w:r>
      <w:r w:rsidRPr="000A19C1">
        <w:rPr>
          <w:rFonts w:eastAsia="Times New Roman" w:cs="Arial"/>
          <w:color w:val="auto"/>
          <w:lang w:val="en-US"/>
        </w:rPr>
        <w:t>regarding the volume of traffic and degree of risk</w:t>
      </w:r>
      <w:r w:rsidR="00A254C8">
        <w:rPr>
          <w:rFonts w:eastAsia="Times New Roman" w:cs="Arial"/>
          <w:color w:val="auto"/>
          <w:lang w:val="en-US"/>
        </w:rPr>
        <w:t>;</w:t>
      </w:r>
    </w:p>
    <w:p w14:paraId="5E92D541"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An operational evaluation of the VTS</w:t>
      </w:r>
      <w:r w:rsidR="00A254C8">
        <w:rPr>
          <w:rFonts w:eastAsia="Times New Roman" w:cs="Arial"/>
          <w:color w:val="auto"/>
          <w:lang w:val="en-US"/>
        </w:rPr>
        <w:t>; and</w:t>
      </w:r>
    </w:p>
    <w:p w14:paraId="420C09C3"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An evaluation of the operational objectives and the list of problems requiring attention.</w:t>
      </w:r>
    </w:p>
    <w:p w14:paraId="62DF4DF0" w14:textId="2CDB18C6" w:rsidR="002F2F6C" w:rsidRPr="00BF5F4A" w:rsidRDefault="002F2F6C" w:rsidP="00CC73BB">
      <w:pPr>
        <w:pStyle w:val="Bullet1"/>
        <w:rPr>
          <w:rFonts w:eastAsia="Times New Roman" w:cstheme="minorHAnsi"/>
          <w:lang w:val="en-US"/>
        </w:rPr>
      </w:pPr>
      <w:r w:rsidRPr="00BF5F4A">
        <w:rPr>
          <w:rFonts w:eastAsia="Times New Roman" w:cs="Arial"/>
          <w:color w:val="auto"/>
          <w:lang w:val="en-US"/>
        </w:rPr>
        <w:t>Policies</w:t>
      </w:r>
      <w:r w:rsidRPr="000A19C1">
        <w:rPr>
          <w:rFonts w:eastAsia="Times New Roman" w:cs="Arial"/>
          <w:color w:val="auto"/>
          <w:lang w:val="en-US"/>
        </w:rPr>
        <w:t xml:space="preserve"> – Procedures for maintaining policies associated with VTS, such as qualifications and training, compliance and enforcement.</w:t>
      </w:r>
      <w:r w:rsidR="00401891">
        <w:rPr>
          <w:rFonts w:ascii="Arial" w:eastAsia="Times New Roman" w:hAnsi="Arial" w:cs="Arial"/>
          <w:color w:val="auto"/>
          <w:lang w:val="en-US"/>
        </w:rPr>
        <w:t xml:space="preserve"> </w:t>
      </w:r>
    </w:p>
    <w:p w14:paraId="0C116432" w14:textId="282FE036" w:rsidR="00D8004B" w:rsidRPr="00B57C3C" w:rsidRDefault="00623302" w:rsidP="00BF5F4A">
      <w:pPr>
        <w:pStyle w:val="Brdtekst"/>
        <w:rPr>
          <w:lang w:val="en-US"/>
        </w:rPr>
      </w:pPr>
      <w:r>
        <w:rPr>
          <w:lang w:val="en-US"/>
        </w:rPr>
        <w:t xml:space="preserve">Please note </w:t>
      </w:r>
      <w:r w:rsidR="00D8004B" w:rsidRPr="00D8004B">
        <w:rPr>
          <w:lang w:val="en-US"/>
        </w:rPr>
        <w:t xml:space="preserve">Guideline </w:t>
      </w:r>
      <w:r w:rsidR="00D8004B" w:rsidRPr="00BF5F4A">
        <w:rPr>
          <w:i/>
          <w:iCs/>
          <w:lang w:val="en-US"/>
        </w:rPr>
        <w:t>G1131 Setting and Measuring VTS Objectives</w:t>
      </w:r>
      <w:r w:rsidR="00D8004B" w:rsidRPr="00D8004B">
        <w:rPr>
          <w:lang w:val="en-US"/>
        </w:rPr>
        <w:t xml:space="preserve"> </w:t>
      </w:r>
      <w:r w:rsidR="000C53DC">
        <w:rPr>
          <w:lang w:val="en-US"/>
        </w:rPr>
        <w:fldChar w:fldCharType="begin"/>
      </w:r>
      <w:r w:rsidR="000C53DC">
        <w:rPr>
          <w:lang w:val="en-US"/>
        </w:rPr>
        <w:instrText xml:space="preserve"> REF _Ref71196915 \r \h </w:instrText>
      </w:r>
      <w:r w:rsidR="000C53DC">
        <w:rPr>
          <w:lang w:val="en-US"/>
        </w:rPr>
      </w:r>
      <w:r w:rsidR="000C53DC">
        <w:rPr>
          <w:lang w:val="en-US"/>
        </w:rPr>
        <w:fldChar w:fldCharType="separate"/>
      </w:r>
      <w:r w:rsidR="00EB4111">
        <w:rPr>
          <w:lang w:val="en-US"/>
        </w:rPr>
        <w:t>[10]</w:t>
      </w:r>
      <w:r w:rsidR="000C53DC">
        <w:rPr>
          <w:lang w:val="en-US"/>
        </w:rPr>
        <w:fldChar w:fldCharType="end"/>
      </w:r>
      <w:r>
        <w:rPr>
          <w:lang w:val="en-US"/>
        </w:rPr>
        <w:t xml:space="preserve"> </w:t>
      </w:r>
      <w:r w:rsidR="00D8004B" w:rsidRPr="00D8004B">
        <w:rPr>
          <w:lang w:val="en-US"/>
        </w:rPr>
        <w:t xml:space="preserve">provides further guidance for competent authorities and VTS Authorities for setting objectives for a VTS and achieving the obligations associated with </w:t>
      </w:r>
      <w:r w:rsidR="00D8004B" w:rsidRPr="00BF5F4A">
        <w:rPr>
          <w:i/>
          <w:iCs/>
          <w:lang w:val="en-US"/>
        </w:rPr>
        <w:t>SOLAS regulation V/12 (Vessel Traffic Services)</w:t>
      </w:r>
      <w:r w:rsidR="00D8004B" w:rsidRPr="00D8004B">
        <w:rPr>
          <w:lang w:val="en-US"/>
        </w:rPr>
        <w:t xml:space="preserve"> </w:t>
      </w:r>
      <w:r w:rsidR="000C53DC">
        <w:rPr>
          <w:lang w:val="en-US"/>
        </w:rPr>
        <w:fldChar w:fldCharType="begin"/>
      </w:r>
      <w:r w:rsidR="000C53DC">
        <w:rPr>
          <w:lang w:val="en-US"/>
        </w:rPr>
        <w:instrText xml:space="preserve"> REF _Ref71196923 \r \h </w:instrText>
      </w:r>
      <w:r w:rsidR="000C53DC">
        <w:rPr>
          <w:lang w:val="en-US"/>
        </w:rPr>
      </w:r>
      <w:r w:rsidR="000C53DC">
        <w:rPr>
          <w:lang w:val="en-US"/>
        </w:rPr>
        <w:fldChar w:fldCharType="separate"/>
      </w:r>
      <w:r w:rsidR="00EB4111">
        <w:rPr>
          <w:lang w:val="en-US"/>
        </w:rPr>
        <w:t>[11]</w:t>
      </w:r>
      <w:r w:rsidR="000C53DC">
        <w:rPr>
          <w:lang w:val="en-US"/>
        </w:rPr>
        <w:fldChar w:fldCharType="end"/>
      </w:r>
      <w:r>
        <w:rPr>
          <w:lang w:val="en-US"/>
        </w:rPr>
        <w:t xml:space="preserve"> </w:t>
      </w:r>
      <w:r w:rsidR="00D8004B" w:rsidRPr="00D8004B">
        <w:rPr>
          <w:lang w:val="en-US"/>
        </w:rPr>
        <w:t xml:space="preserve">and </w:t>
      </w:r>
      <w:r w:rsidR="00D8004B" w:rsidRPr="00BF5F4A">
        <w:rPr>
          <w:i/>
          <w:iCs/>
          <w:lang w:val="en-US"/>
        </w:rPr>
        <w:t xml:space="preserve">IMO </w:t>
      </w:r>
      <w:r w:rsidR="00D8004B" w:rsidRPr="00D3576A">
        <w:rPr>
          <w:i/>
          <w:iCs/>
          <w:lang w:val="en-US"/>
        </w:rPr>
        <w:t>Resolution A.</w:t>
      </w:r>
      <w:r w:rsidR="00D3576A" w:rsidRPr="00BC1231">
        <w:rPr>
          <w:i/>
          <w:iCs/>
          <w:lang w:val="en-US"/>
        </w:rPr>
        <w:t>1158</w:t>
      </w:r>
      <w:r w:rsidR="00C23E47" w:rsidRPr="00BC1231">
        <w:rPr>
          <w:i/>
          <w:iCs/>
          <w:lang w:val="en-US"/>
        </w:rPr>
        <w:t>(</w:t>
      </w:r>
      <w:r w:rsidR="00D3576A" w:rsidRPr="00BC1231">
        <w:rPr>
          <w:i/>
          <w:iCs/>
          <w:lang w:val="en-US"/>
        </w:rPr>
        <w:t>32</w:t>
      </w:r>
      <w:r w:rsidR="00C23E47" w:rsidRPr="00BC1231">
        <w:rPr>
          <w:i/>
          <w:iCs/>
          <w:lang w:val="en-US"/>
        </w:rPr>
        <w:t>)</w:t>
      </w:r>
      <w:r w:rsidR="000C53DC" w:rsidRPr="00D3576A">
        <w:rPr>
          <w:lang w:val="en-US"/>
        </w:rPr>
        <w:fldChar w:fldCharType="begin"/>
      </w:r>
      <w:r w:rsidR="000C53DC" w:rsidRPr="00D3576A">
        <w:rPr>
          <w:lang w:val="en-US"/>
        </w:rPr>
        <w:instrText xml:space="preserve"> REF _Ref71196529 \r \h </w:instrText>
      </w:r>
      <w:r w:rsidR="00D3576A">
        <w:rPr>
          <w:lang w:val="en-US"/>
        </w:rPr>
        <w:instrText xml:space="preserve"> \* MERGEFORMAT </w:instrText>
      </w:r>
      <w:r w:rsidR="000C53DC" w:rsidRPr="00D3576A">
        <w:rPr>
          <w:lang w:val="en-US"/>
        </w:rPr>
      </w:r>
      <w:r w:rsidR="000C53DC" w:rsidRPr="00D3576A">
        <w:rPr>
          <w:lang w:val="en-US"/>
        </w:rPr>
        <w:fldChar w:fldCharType="separate"/>
      </w:r>
      <w:r w:rsidR="00EB4111">
        <w:rPr>
          <w:lang w:val="en-US"/>
        </w:rPr>
        <w:t>[2]</w:t>
      </w:r>
      <w:r w:rsidR="000C53DC" w:rsidRPr="00D3576A">
        <w:rPr>
          <w:lang w:val="en-US"/>
        </w:rPr>
        <w:fldChar w:fldCharType="end"/>
      </w:r>
      <w:r w:rsidR="000C53DC" w:rsidRPr="00D3576A">
        <w:rPr>
          <w:lang w:val="en-US"/>
        </w:rPr>
        <w:t>.</w:t>
      </w:r>
    </w:p>
    <w:p w14:paraId="740487C8" w14:textId="77777777" w:rsidR="00EC3CAF" w:rsidRDefault="00EC3CAF" w:rsidP="00EC3CAF">
      <w:pPr>
        <w:pStyle w:val="Overskrift2"/>
        <w:rPr>
          <w:lang w:val="en-US"/>
        </w:rPr>
      </w:pPr>
      <w:bookmarkStart w:id="77" w:name="_Toc71197489"/>
      <w:bookmarkStart w:id="78" w:name="_Toc166755359"/>
      <w:bookmarkEnd w:id="77"/>
      <w:r>
        <w:rPr>
          <w:lang w:val="en-US"/>
        </w:rPr>
        <w:t>Emergency Procedures</w:t>
      </w:r>
      <w:bookmarkEnd w:id="78"/>
    </w:p>
    <w:p w14:paraId="6CD9EF41" w14:textId="77777777" w:rsidR="007E17CF" w:rsidRPr="007E17CF" w:rsidRDefault="007E17CF" w:rsidP="007E17CF">
      <w:pPr>
        <w:pStyle w:val="Heading2separationline"/>
        <w:rPr>
          <w:lang w:val="en-US"/>
        </w:rPr>
      </w:pPr>
    </w:p>
    <w:p w14:paraId="7FBC6FB2" w14:textId="5B788C60" w:rsidR="00EC3CAF" w:rsidRPr="00BD212E" w:rsidRDefault="00EC3CAF" w:rsidP="00EC3CAF">
      <w:pPr>
        <w:pStyle w:val="Brdteks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00C23E47">
        <w:rPr>
          <w:lang w:val="en-US"/>
        </w:rPr>
        <w:t>provider</w:t>
      </w:r>
      <w:r w:rsidR="007C68BC" w:rsidRPr="00BD212E">
        <w:rPr>
          <w:spacing w:val="4"/>
          <w:lang w:val="en-US"/>
        </w:rPr>
        <w:t xml:space="preserve"> </w:t>
      </w:r>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1A7BD4">
        <w:rPr>
          <w:lang w:val="en-US"/>
        </w:rPr>
        <w:t>c</w:t>
      </w:r>
      <w:r w:rsidRPr="00BD212E">
        <w:rPr>
          <w:lang w:val="en-US"/>
        </w:rPr>
        <w:t>ontinuity</w:t>
      </w:r>
      <w:r w:rsidRPr="001A7BD4">
        <w:rPr>
          <w:lang w:val="en-US"/>
        </w:rPr>
        <w:t xml:space="preserve"> </w:t>
      </w:r>
      <w:r w:rsidRPr="00BD212E">
        <w:rPr>
          <w:lang w:val="en-US"/>
        </w:rPr>
        <w:t>of</w:t>
      </w:r>
      <w:r w:rsidRPr="001A7BD4">
        <w:rPr>
          <w:lang w:val="en-US"/>
        </w:rPr>
        <w:t xml:space="preserve"> </w:t>
      </w:r>
      <w:r w:rsidRPr="00BD212E">
        <w:rPr>
          <w:lang w:val="en-US"/>
        </w:rPr>
        <w:t>operations</w:t>
      </w:r>
      <w:r w:rsidRPr="001A7BD4">
        <w:rPr>
          <w:lang w:val="en-US"/>
        </w:rPr>
        <w:t xml:space="preserve"> </w:t>
      </w:r>
      <w:r w:rsidRPr="00BD212E">
        <w:rPr>
          <w:lang w:val="en-US"/>
        </w:rPr>
        <w:t>in</w:t>
      </w:r>
      <w:r w:rsidRPr="001A7BD4">
        <w:rPr>
          <w:lang w:val="en-US"/>
        </w:rPr>
        <w:t xml:space="preserve"> </w:t>
      </w:r>
      <w:r w:rsidRPr="00BD212E">
        <w:rPr>
          <w:lang w:val="en-US"/>
        </w:rPr>
        <w:t>the</w:t>
      </w:r>
      <w:r w:rsidRPr="001A7BD4">
        <w:rPr>
          <w:lang w:val="en-US"/>
        </w:rPr>
        <w:t xml:space="preserve"> </w:t>
      </w:r>
      <w:r w:rsidRPr="00BD212E">
        <w:rPr>
          <w:lang w:val="en-US"/>
        </w:rPr>
        <w:t>event</w:t>
      </w:r>
      <w:r w:rsidRPr="001A7BD4">
        <w:rPr>
          <w:lang w:val="en-US"/>
        </w:rPr>
        <w:t xml:space="preserve"> </w:t>
      </w:r>
      <w:r w:rsidRPr="00BD212E">
        <w:rPr>
          <w:lang w:val="en-US"/>
        </w:rPr>
        <w:t>of</w:t>
      </w:r>
      <w:r w:rsidRPr="001A7BD4">
        <w:rPr>
          <w:lang w:val="en-US"/>
        </w:rPr>
        <w:t xml:space="preserve"> </w:t>
      </w:r>
      <w:r w:rsidRPr="00BD212E">
        <w:rPr>
          <w:lang w:val="en-US"/>
        </w:rPr>
        <w:t>an</w:t>
      </w:r>
      <w:r w:rsidRPr="001A7BD4">
        <w:rPr>
          <w:lang w:val="en-US"/>
        </w:rPr>
        <w:t xml:space="preserve"> eme</w:t>
      </w:r>
      <w:r w:rsidRPr="00BD212E">
        <w:rPr>
          <w:lang w:val="en-US"/>
        </w:rPr>
        <w:t>rgency. T</w:t>
      </w:r>
      <w:r w:rsidRPr="001A7BD4">
        <w:rPr>
          <w:lang w:val="en-US"/>
        </w:rPr>
        <w:t>h</w:t>
      </w:r>
      <w:r w:rsidRPr="00BD212E">
        <w:rPr>
          <w:lang w:val="en-US"/>
        </w:rPr>
        <w:t>e</w:t>
      </w:r>
      <w:r w:rsidRPr="001A7BD4">
        <w:rPr>
          <w:lang w:val="en-US"/>
        </w:rPr>
        <w:t xml:space="preserve"> </w:t>
      </w:r>
      <w:r w:rsidR="006301F0" w:rsidRPr="001A7BD4">
        <w:rPr>
          <w:lang w:val="en-US"/>
        </w:rPr>
        <w:t xml:space="preserve">VTS </w:t>
      </w:r>
      <w:r w:rsidR="00C23E47">
        <w:rPr>
          <w:lang w:val="en-US"/>
        </w:rPr>
        <w:t>provider</w:t>
      </w:r>
      <w:r w:rsidRPr="00BD212E">
        <w:rPr>
          <w:lang w:val="en-US"/>
        </w:rPr>
        <w:t xml:space="preserve"> should</w:t>
      </w:r>
      <w:r w:rsidRPr="001A7BD4">
        <w:rPr>
          <w:lang w:val="en-US"/>
        </w:rPr>
        <w:t xml:space="preserve"> </w:t>
      </w:r>
      <w:r w:rsidRPr="00BD212E">
        <w:rPr>
          <w:lang w:val="en-US"/>
        </w:rPr>
        <w:t>have</w:t>
      </w:r>
      <w:r w:rsidRPr="001A7BD4">
        <w:rPr>
          <w:lang w:val="en-US"/>
        </w:rPr>
        <w:t xml:space="preserve"> </w:t>
      </w:r>
      <w:r w:rsidRPr="00BD212E">
        <w:rPr>
          <w:lang w:val="en-US"/>
        </w:rPr>
        <w:t>plans</w:t>
      </w:r>
      <w:r w:rsidRPr="001A7BD4">
        <w:rPr>
          <w:lang w:val="en-US"/>
        </w:rPr>
        <w:t xml:space="preserve"> </w:t>
      </w:r>
      <w:r w:rsidRPr="00BD212E">
        <w:rPr>
          <w:lang w:val="en-US"/>
        </w:rPr>
        <w:t>to</w:t>
      </w:r>
      <w:r w:rsidRPr="001A7BD4">
        <w:rPr>
          <w:lang w:val="en-US"/>
        </w:rPr>
        <w:t xml:space="preserve"> </w:t>
      </w:r>
      <w:r w:rsidRPr="00BD212E">
        <w:rPr>
          <w:lang w:val="en-US"/>
        </w:rPr>
        <w:t>a</w:t>
      </w:r>
      <w:r w:rsidRPr="001A7BD4">
        <w:rPr>
          <w:lang w:val="en-US"/>
        </w:rPr>
        <w:t>d</w:t>
      </w:r>
      <w:r w:rsidRPr="00BD212E">
        <w:rPr>
          <w:lang w:val="en-US"/>
        </w:rPr>
        <w:t>dress</w:t>
      </w:r>
      <w:r w:rsidRPr="001A7BD4">
        <w:rPr>
          <w:lang w:val="en-US"/>
        </w:rPr>
        <w:t xml:space="preserve"> </w:t>
      </w:r>
      <w:r w:rsidRPr="00BD212E">
        <w:rPr>
          <w:lang w:val="en-US"/>
        </w:rPr>
        <w:t>events</w:t>
      </w:r>
      <w:r w:rsidRPr="001A7BD4">
        <w:rPr>
          <w:lang w:val="en-US"/>
        </w:rPr>
        <w:t xml:space="preserve"> </w:t>
      </w:r>
      <w:r w:rsidRPr="00BD212E">
        <w:rPr>
          <w:lang w:val="en-US"/>
        </w:rPr>
        <w:t>such</w:t>
      </w:r>
      <w:r w:rsidR="006301F0">
        <w:rPr>
          <w:lang w:val="en-US"/>
        </w:rPr>
        <w:t xml:space="preserve"> as</w:t>
      </w:r>
      <w:r w:rsidRPr="00BD212E">
        <w:rPr>
          <w:lang w:val="en-US"/>
        </w:rPr>
        <w:t>:</w:t>
      </w:r>
    </w:p>
    <w:p w14:paraId="7B15ECD5" w14:textId="43251F98" w:rsidR="00EC3CAF" w:rsidRPr="00BD212E" w:rsidRDefault="00EC3CAF" w:rsidP="00EC3CAF">
      <w:pPr>
        <w:pStyle w:val="Bullet1"/>
        <w:rPr>
          <w:lang w:val="en-US"/>
        </w:rPr>
      </w:pPr>
      <w:r w:rsidRPr="00BD212E">
        <w:rPr>
          <w:lang w:val="en-US"/>
        </w:rPr>
        <w:t>System</w:t>
      </w:r>
      <w:r w:rsidR="000731A3">
        <w:rPr>
          <w:lang w:val="en-US"/>
        </w:rPr>
        <w:t xml:space="preserve"> and equipment</w:t>
      </w:r>
      <w:r w:rsidRPr="00BD212E">
        <w:rPr>
          <w:spacing w:val="-7"/>
          <w:lang w:val="en-US"/>
        </w:rPr>
        <w:t xml:space="preserve"> </w:t>
      </w:r>
      <w:r w:rsidR="001E4CF5">
        <w:rPr>
          <w:lang w:val="en-US"/>
        </w:rPr>
        <w:t>f</w:t>
      </w:r>
      <w:r w:rsidRPr="00BD212E">
        <w:rPr>
          <w:lang w:val="en-US"/>
        </w:rPr>
        <w:t>ai</w:t>
      </w:r>
      <w:r w:rsidRPr="00BD212E">
        <w:rPr>
          <w:spacing w:val="2"/>
          <w:lang w:val="en-US"/>
        </w:rPr>
        <w:t>l</w:t>
      </w:r>
      <w:r w:rsidRPr="00BD212E">
        <w:rPr>
          <w:lang w:val="en-US"/>
        </w:rPr>
        <w:t>ure</w:t>
      </w:r>
      <w:r w:rsidR="001E4CF5">
        <w:rPr>
          <w:lang w:val="en-US"/>
        </w:rPr>
        <w:t>:</w:t>
      </w:r>
    </w:p>
    <w:p w14:paraId="132B9A3F"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0AC927E6"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20C6131"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r w:rsidR="00A254C8">
        <w:rPr>
          <w:lang w:val="en-US"/>
        </w:rPr>
        <w:t xml:space="preserve"> and</w:t>
      </w:r>
    </w:p>
    <w:p w14:paraId="0FF98F50" w14:textId="77777777" w:rsidR="00EC3CAF" w:rsidRPr="00BD212E" w:rsidRDefault="00EC3CAF" w:rsidP="00EC3CAF">
      <w:pPr>
        <w:pStyle w:val="Bullet2"/>
        <w:rPr>
          <w:lang w:val="en-US"/>
        </w:rPr>
      </w:pPr>
      <w:r w:rsidRPr="00BD212E">
        <w:rPr>
          <w:lang w:val="en-US"/>
        </w:rPr>
        <w:t xml:space="preserve">Loss of </w:t>
      </w:r>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r w:rsidR="007C68BC">
        <w:rPr>
          <w:lang w:val="en-US"/>
        </w:rPr>
        <w:t>s</w:t>
      </w:r>
      <w:r w:rsidRPr="00BD212E">
        <w:rPr>
          <w:lang w:val="en-US"/>
        </w:rPr>
        <w:t>.</w:t>
      </w:r>
    </w:p>
    <w:p w14:paraId="73FBA2DC" w14:textId="0239DD8B"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00F640D6">
        <w:rPr>
          <w:lang w:val="en-US"/>
        </w:rPr>
        <w:t>,</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14:paraId="17A3D7F9" w14:textId="00F4D060"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r w:rsidRPr="00BD212E">
        <w:rPr>
          <w:lang w:val="en-US"/>
        </w:rPr>
        <w:t>centre</w:t>
      </w:r>
    </w:p>
    <w:p w14:paraId="03A11D4A" w14:textId="154F553F"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p>
    <w:p w14:paraId="56ED4B57" w14:textId="4AEAB32A"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68702FEE" w14:textId="77777777" w:rsidR="00EC3CAF" w:rsidRPr="00BD212E" w:rsidRDefault="00EC3CAF" w:rsidP="00EC3CAF">
      <w:pPr>
        <w:pStyle w:val="Brdteks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r w:rsidR="000D6E6E">
        <w:rPr>
          <w:spacing w:val="-9"/>
          <w:lang w:val="en-US"/>
        </w:rPr>
        <w:t xml:space="preserve">issues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32EBA9CF" w14:textId="28E83D40" w:rsidR="00EC3CAF" w:rsidRPr="00BD212E" w:rsidRDefault="00EC3CAF" w:rsidP="00EC3CAF">
      <w:pPr>
        <w:pStyle w:val="Bullet1"/>
        <w:rPr>
          <w:lang w:val="en-US"/>
        </w:rPr>
      </w:pPr>
      <w:r w:rsidRPr="00BD212E">
        <w:rPr>
          <w:lang w:val="en-US"/>
        </w:rPr>
        <w:lastRenderedPageBreak/>
        <w:t>Remedial</w:t>
      </w:r>
      <w:r w:rsidRPr="00BD212E">
        <w:rPr>
          <w:spacing w:val="-9"/>
          <w:lang w:val="en-US"/>
        </w:rPr>
        <w:t xml:space="preserve"> </w:t>
      </w:r>
      <w:r w:rsidRPr="00BD212E">
        <w:rPr>
          <w:lang w:val="en-US"/>
        </w:rPr>
        <w:t>action</w:t>
      </w:r>
    </w:p>
    <w:p w14:paraId="15DE36B4" w14:textId="708295AA"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08E55C54" w14:textId="5CB49DA8" w:rsidR="00EC3CAF" w:rsidRDefault="00EC3CAF" w:rsidP="00EC3CAF">
      <w:pPr>
        <w:pStyle w:val="Bullet1"/>
        <w:rPr>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6213BA30" w14:textId="18111C76" w:rsidR="000D6E6E" w:rsidRPr="00BD212E" w:rsidRDefault="000D6E6E" w:rsidP="00EC3CAF">
      <w:pPr>
        <w:pStyle w:val="Bullet1"/>
        <w:rPr>
          <w:lang w:val="en-US"/>
        </w:rPr>
      </w:pPr>
      <w:r>
        <w:rPr>
          <w:lang w:val="en-US"/>
        </w:rPr>
        <w:t>Media or allied services communications</w:t>
      </w:r>
    </w:p>
    <w:p w14:paraId="29DA9BB4" w14:textId="637D99F4"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4294212E" w14:textId="55CA6505"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14:paraId="47C9C4EA" w14:textId="509252BF"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229431BB" w14:textId="77777777" w:rsidR="007E30DF" w:rsidRDefault="00EC3CAF" w:rsidP="00DE2814">
      <w:pPr>
        <w:pStyle w:val="Overskrift1"/>
      </w:pPr>
      <w:bookmarkStart w:id="79" w:name="_Toc166755360"/>
      <w:r>
        <w:t>External VTS Procedures</w:t>
      </w:r>
      <w:bookmarkEnd w:id="79"/>
    </w:p>
    <w:p w14:paraId="2A449BEA" w14:textId="77777777" w:rsidR="009F081F" w:rsidRPr="009F081F" w:rsidRDefault="009F081F" w:rsidP="009F081F">
      <w:pPr>
        <w:pStyle w:val="Heading1separatationline"/>
      </w:pPr>
    </w:p>
    <w:p w14:paraId="251E36B4" w14:textId="59E2588F" w:rsidR="00D926D4" w:rsidRDefault="006301F0" w:rsidP="00B75E14">
      <w:pPr>
        <w:pStyle w:val="Brdtekst"/>
        <w:rPr>
          <w:spacing w:val="7"/>
          <w:lang w:val="en-US"/>
        </w:rPr>
      </w:pPr>
      <w:r>
        <w:t xml:space="preserve">A </w:t>
      </w:r>
      <w:r w:rsidR="00B75E14">
        <w:t xml:space="preserve">VTS </w:t>
      </w:r>
      <w:r w:rsidR="00C23E47">
        <w:t>provider</w:t>
      </w:r>
      <w:r w:rsidR="00B75E14">
        <w:t xml:space="preserve"> should implement processes and procedures for all external activities related to the VTS</w:t>
      </w:r>
      <w:r w:rsidR="00F17271">
        <w:t>,</w:t>
      </w:r>
      <w:r w:rsidR="00CE7615" w:rsidRPr="00CE7615">
        <w:rPr>
          <w:spacing w:val="4"/>
          <w:lang w:val="en-US"/>
        </w:rPr>
        <w:t xml:space="preserve"> </w:t>
      </w:r>
      <w:r w:rsidR="00CE7615">
        <w:rPr>
          <w:spacing w:val="4"/>
          <w:lang w:val="en-US"/>
        </w:rPr>
        <w:t xml:space="preserve">such as the </w:t>
      </w:r>
      <w:r w:rsidR="00CE7615" w:rsidRPr="00BD212E">
        <w:rPr>
          <w:lang w:val="en-US"/>
        </w:rPr>
        <w:t>interaction</w:t>
      </w:r>
      <w:r w:rsidR="00CE7615" w:rsidRPr="00BD212E">
        <w:rPr>
          <w:spacing w:val="1"/>
          <w:lang w:val="en-US"/>
        </w:rPr>
        <w:t xml:space="preserve"> </w:t>
      </w:r>
      <w:r w:rsidR="00CE7615" w:rsidRPr="00BD212E">
        <w:rPr>
          <w:spacing w:val="-1"/>
          <w:lang w:val="en-US"/>
        </w:rPr>
        <w:t>b</w:t>
      </w:r>
      <w:r w:rsidR="00CE7615" w:rsidRPr="00BD212E">
        <w:rPr>
          <w:lang w:val="en-US"/>
        </w:rPr>
        <w:t>etween</w:t>
      </w:r>
      <w:r w:rsidR="00CE7615" w:rsidRPr="00BD212E">
        <w:rPr>
          <w:spacing w:val="4"/>
          <w:lang w:val="en-US"/>
        </w:rPr>
        <w:t xml:space="preserve"> </w:t>
      </w:r>
      <w:r w:rsidR="00CE7615" w:rsidRPr="00BD212E">
        <w:rPr>
          <w:lang w:val="en-US"/>
        </w:rPr>
        <w:t>VTS</w:t>
      </w:r>
      <w:r w:rsidR="00D926D4">
        <w:rPr>
          <w:lang w:val="en-US"/>
        </w:rPr>
        <w:t xml:space="preserve"> and:</w:t>
      </w:r>
      <w:r w:rsidR="00CE7615" w:rsidRPr="00BD212E">
        <w:rPr>
          <w:spacing w:val="7"/>
          <w:lang w:val="en-US"/>
        </w:rPr>
        <w:t xml:space="preserve"> </w:t>
      </w:r>
    </w:p>
    <w:p w14:paraId="132550F0" w14:textId="44FDD2DA" w:rsidR="00D926D4" w:rsidRPr="00D926D4" w:rsidRDefault="00D926D4" w:rsidP="00C4311F">
      <w:pPr>
        <w:pStyle w:val="Brdtekst"/>
        <w:numPr>
          <w:ilvl w:val="0"/>
          <w:numId w:val="42"/>
        </w:numPr>
        <w:rPr>
          <w:color w:val="000000" w:themeColor="text1"/>
          <w:lang w:val="en-US"/>
        </w:rPr>
      </w:pPr>
      <w:r w:rsidRPr="00D926D4">
        <w:rPr>
          <w:color w:val="000000" w:themeColor="text1"/>
          <w:lang w:val="en-US"/>
        </w:rPr>
        <w:t>Vessel traffic, inc</w:t>
      </w:r>
      <w:r>
        <w:rPr>
          <w:color w:val="000000" w:themeColor="text1"/>
          <w:lang w:val="en-US"/>
        </w:rPr>
        <w:t>l</w:t>
      </w:r>
      <w:r w:rsidRPr="00D926D4">
        <w:rPr>
          <w:color w:val="000000" w:themeColor="text1"/>
          <w:lang w:val="en-US"/>
        </w:rPr>
        <w:t>uding</w:t>
      </w:r>
      <w:r w:rsidR="00CF2705">
        <w:rPr>
          <w:color w:val="000000" w:themeColor="text1"/>
          <w:lang w:val="en-US"/>
        </w:rPr>
        <w:t>:</w:t>
      </w:r>
    </w:p>
    <w:p w14:paraId="199ECDD9" w14:textId="0005C6C9" w:rsidR="00D926D4" w:rsidRPr="00D926D4" w:rsidRDefault="009D7893" w:rsidP="00C4311F">
      <w:pPr>
        <w:pStyle w:val="Bullet2"/>
        <w:jc w:val="both"/>
        <w:rPr>
          <w:lang w:val="en-US"/>
        </w:rPr>
      </w:pPr>
      <w:r>
        <w:rPr>
          <w:lang w:val="en-US"/>
        </w:rPr>
        <w:t>t</w:t>
      </w:r>
      <w:r w:rsidR="00D926D4" w:rsidRPr="00D926D4">
        <w:rPr>
          <w:lang w:val="en-US"/>
        </w:rPr>
        <w:t xml:space="preserve">he provision of timely and relevant information on factors that may influence the </w:t>
      </w:r>
      <w:r w:rsidR="00826406">
        <w:rPr>
          <w:lang w:val="en-US"/>
        </w:rPr>
        <w:t>vessel</w:t>
      </w:r>
      <w:r w:rsidR="00826406" w:rsidRPr="00D926D4">
        <w:rPr>
          <w:lang w:val="en-US"/>
        </w:rPr>
        <w:t xml:space="preserve">'s </w:t>
      </w:r>
      <w:r w:rsidR="00D926D4" w:rsidRPr="00D926D4">
        <w:rPr>
          <w:lang w:val="en-US"/>
        </w:rPr>
        <w:t>movements and assist onboard decision making;</w:t>
      </w:r>
    </w:p>
    <w:p w14:paraId="7C4BBC52" w14:textId="78A7B5B4" w:rsidR="00D926D4" w:rsidRPr="00D926D4" w:rsidRDefault="009D7893" w:rsidP="00C4311F">
      <w:pPr>
        <w:pStyle w:val="Bullet2"/>
        <w:jc w:val="both"/>
        <w:rPr>
          <w:lang w:val="en-US"/>
        </w:rPr>
      </w:pPr>
      <w:r>
        <w:rPr>
          <w:lang w:val="en-US"/>
        </w:rPr>
        <w:t>t</w:t>
      </w:r>
      <w:r w:rsidR="00D926D4" w:rsidRPr="00D926D4">
        <w:rPr>
          <w:lang w:val="en-US"/>
        </w:rPr>
        <w:t xml:space="preserve">he monitoring and management of </w:t>
      </w:r>
      <w:r w:rsidR="00826406">
        <w:rPr>
          <w:lang w:val="en-US"/>
        </w:rPr>
        <w:t>vessel</w:t>
      </w:r>
      <w:r w:rsidR="00D926D4" w:rsidRPr="00D926D4">
        <w:rPr>
          <w:lang w:val="en-US"/>
        </w:rPr>
        <w:t xml:space="preserve"> traffic to ensure the safety and efficiency of </w:t>
      </w:r>
      <w:r w:rsidR="00826406">
        <w:rPr>
          <w:lang w:val="en-US"/>
        </w:rPr>
        <w:t>vessel</w:t>
      </w:r>
      <w:r w:rsidR="00826406" w:rsidRPr="00D926D4">
        <w:rPr>
          <w:lang w:val="en-US"/>
        </w:rPr>
        <w:t xml:space="preserve"> </w:t>
      </w:r>
      <w:r w:rsidR="00D926D4" w:rsidRPr="00D926D4">
        <w:rPr>
          <w:lang w:val="en-US"/>
        </w:rPr>
        <w:t xml:space="preserve">movements; </w:t>
      </w:r>
    </w:p>
    <w:p w14:paraId="0084825D" w14:textId="54F2AC6F" w:rsidR="00D926D4" w:rsidRDefault="009D7893" w:rsidP="00C4311F">
      <w:pPr>
        <w:pStyle w:val="Bullet2"/>
        <w:jc w:val="both"/>
        <w:rPr>
          <w:lang w:val="en-US"/>
        </w:rPr>
      </w:pPr>
      <w:r>
        <w:rPr>
          <w:lang w:val="en-US"/>
        </w:rPr>
        <w:t>r</w:t>
      </w:r>
      <w:r w:rsidR="00D926D4" w:rsidRPr="00D926D4">
        <w:rPr>
          <w:lang w:val="en-US"/>
        </w:rPr>
        <w:t>esponding to developing unsafe situations</w:t>
      </w:r>
      <w:r w:rsidR="00300122">
        <w:rPr>
          <w:lang w:val="en-US"/>
        </w:rPr>
        <w:t>; and</w:t>
      </w:r>
    </w:p>
    <w:p w14:paraId="7689E4E7" w14:textId="7CCDF144" w:rsidR="00300122" w:rsidRPr="00D926D4" w:rsidRDefault="009D7893" w:rsidP="00C4311F">
      <w:pPr>
        <w:pStyle w:val="Bullet2"/>
        <w:jc w:val="both"/>
        <w:rPr>
          <w:lang w:val="en-US"/>
        </w:rPr>
      </w:pPr>
      <w:r>
        <w:rPr>
          <w:lang w:val="en-US"/>
        </w:rPr>
        <w:t>c</w:t>
      </w:r>
      <w:r w:rsidR="00300122">
        <w:rPr>
          <w:lang w:val="en-US"/>
        </w:rPr>
        <w:t xml:space="preserve">ommunication and processing of mandatory reporting requirements from </w:t>
      </w:r>
      <w:r w:rsidR="00826406">
        <w:rPr>
          <w:lang w:val="en-US"/>
        </w:rPr>
        <w:t xml:space="preserve">vessels </w:t>
      </w:r>
      <w:r w:rsidR="00300122">
        <w:rPr>
          <w:lang w:val="en-US"/>
        </w:rPr>
        <w:t>and other information as deemed appropriate.</w:t>
      </w:r>
    </w:p>
    <w:p w14:paraId="231F57D3" w14:textId="77777777" w:rsidR="00300122" w:rsidRPr="00300122" w:rsidRDefault="00D926D4" w:rsidP="002D3ED1">
      <w:pPr>
        <w:pStyle w:val="Brdtekst"/>
        <w:numPr>
          <w:ilvl w:val="0"/>
          <w:numId w:val="42"/>
        </w:numPr>
        <w:rPr>
          <w:spacing w:val="7"/>
          <w:lang w:val="en-US"/>
        </w:rPr>
      </w:pPr>
      <w:r w:rsidRPr="00300122">
        <w:rPr>
          <w:spacing w:val="7"/>
          <w:lang w:val="en-US"/>
        </w:rPr>
        <w:t>Allied services</w:t>
      </w:r>
      <w:r w:rsidR="00300122" w:rsidRPr="00300122">
        <w:rPr>
          <w:spacing w:val="7"/>
          <w:lang w:val="en-US"/>
        </w:rPr>
        <w:t>.</w:t>
      </w:r>
      <w:r w:rsidR="00300122" w:rsidRPr="00300122" w:rsidDel="00300122">
        <w:rPr>
          <w:spacing w:val="7"/>
          <w:lang w:val="en-US"/>
        </w:rPr>
        <w:t xml:space="preserve"> </w:t>
      </w:r>
    </w:p>
    <w:p w14:paraId="0478F9DF" w14:textId="77777777" w:rsidR="00B75E14" w:rsidRDefault="00B75E14" w:rsidP="00300122">
      <w:pPr>
        <w:pStyle w:val="Brdtekst"/>
      </w:pPr>
      <w:r>
        <w:t xml:space="preserve">A clear distinction should be made </w:t>
      </w:r>
      <w:r w:rsidR="00CE7615">
        <w:t>between</w:t>
      </w:r>
      <w:r>
        <w:t xml:space="preserve"> routine and emergency activities as described below.</w:t>
      </w:r>
    </w:p>
    <w:p w14:paraId="301686AD" w14:textId="3BCB5A0F" w:rsidR="00CE7615" w:rsidRDefault="00B75E14" w:rsidP="00EC3CAF">
      <w:pPr>
        <w:pStyle w:val="Brdtekst"/>
      </w:pPr>
      <w:r>
        <w:t>Recogni</w:t>
      </w:r>
      <w:r w:rsidR="00300122">
        <w:t>z</w:t>
      </w:r>
      <w:r>
        <w:t xml:space="preserve">ing that activities may vary between VTS these may be further </w:t>
      </w:r>
      <w:r w:rsidRPr="0057352A">
        <w:t>adapted to suit local needs</w:t>
      </w:r>
      <w:r w:rsidR="00CE7615">
        <w:t>.</w:t>
      </w:r>
      <w:r w:rsidR="00401891">
        <w:t xml:space="preserve"> </w:t>
      </w:r>
      <w:r w:rsidR="00CE7615">
        <w:t xml:space="preserve">Similarly, </w:t>
      </w:r>
      <w:r w:rsidR="00CE7615" w:rsidRPr="00CE7615">
        <w:rPr>
          <w:lang w:val="en-US"/>
        </w:rPr>
        <w:t xml:space="preserve">the </w:t>
      </w:r>
      <w:r w:rsidR="00CE7615">
        <w:rPr>
          <w:lang w:val="en-US"/>
        </w:rPr>
        <w:t xml:space="preserve">exchange of </w:t>
      </w:r>
      <w:r w:rsidR="00CE7615" w:rsidRPr="00BD212E">
        <w:rPr>
          <w:lang w:val="en-US"/>
        </w:rPr>
        <w:t>information</w:t>
      </w:r>
      <w:r w:rsidR="00CE7615" w:rsidRPr="00CE7615">
        <w:rPr>
          <w:lang w:val="en-US"/>
        </w:rPr>
        <w:t xml:space="preserve"> </w:t>
      </w:r>
      <w:r w:rsidR="00CE7615">
        <w:rPr>
          <w:lang w:val="en-US"/>
        </w:rPr>
        <w:t xml:space="preserve">should be </w:t>
      </w:r>
      <w:r w:rsidR="00CE7615" w:rsidRPr="00BD212E">
        <w:rPr>
          <w:lang w:val="en-US"/>
        </w:rPr>
        <w:t>s</w:t>
      </w:r>
      <w:r w:rsidR="00CE7615" w:rsidRPr="00CE7615">
        <w:rPr>
          <w:lang w:val="en-US"/>
        </w:rPr>
        <w:t>t</w:t>
      </w:r>
      <w:r w:rsidR="00CE7615" w:rsidRPr="00BD212E">
        <w:rPr>
          <w:lang w:val="en-US"/>
        </w:rPr>
        <w:t>andardiz</w:t>
      </w:r>
      <w:r w:rsidR="00CE7615">
        <w:rPr>
          <w:lang w:val="en-US"/>
        </w:rPr>
        <w:t>ed</w:t>
      </w:r>
      <w:r w:rsidR="00CE7615" w:rsidRPr="00CE7615">
        <w:rPr>
          <w:lang w:val="en-US"/>
        </w:rPr>
        <w:t xml:space="preserve"> </w:t>
      </w:r>
      <w:r w:rsidR="00CE7615">
        <w:rPr>
          <w:lang w:val="en-US"/>
        </w:rPr>
        <w:t>where</w:t>
      </w:r>
      <w:r w:rsidR="00CE7615" w:rsidRPr="00CE7615">
        <w:rPr>
          <w:lang w:val="en-US"/>
        </w:rPr>
        <w:t xml:space="preserve"> </w:t>
      </w:r>
      <w:r w:rsidR="00CE7615" w:rsidRPr="00BD212E">
        <w:rPr>
          <w:lang w:val="en-US"/>
        </w:rPr>
        <w:t>possible</w:t>
      </w:r>
      <w:r w:rsidR="00CE7615">
        <w:rPr>
          <w:lang w:val="en-US"/>
        </w:rPr>
        <w:t xml:space="preserve">. </w:t>
      </w:r>
    </w:p>
    <w:p w14:paraId="6B396A32" w14:textId="77777777" w:rsidR="00EC3CAF" w:rsidRDefault="00EC3CAF" w:rsidP="00EC3CAF">
      <w:pPr>
        <w:pStyle w:val="Overskrift2"/>
        <w:rPr>
          <w:rFonts w:eastAsia="Arial"/>
          <w:lang w:val="en-US"/>
        </w:rPr>
      </w:pPr>
      <w:bookmarkStart w:id="80" w:name="_Toc166755361"/>
      <w:r>
        <w:rPr>
          <w:rFonts w:eastAsia="Arial"/>
          <w:lang w:val="en-US"/>
        </w:rPr>
        <w:t>Routine Procedures</w:t>
      </w:r>
      <w:bookmarkEnd w:id="80"/>
    </w:p>
    <w:p w14:paraId="14ABE7B8" w14:textId="77777777" w:rsidR="007E17CF" w:rsidRPr="007E17CF" w:rsidRDefault="007E17CF" w:rsidP="007E17CF">
      <w:pPr>
        <w:pStyle w:val="Heading2separationline"/>
        <w:rPr>
          <w:lang w:val="en-US"/>
        </w:rPr>
      </w:pPr>
    </w:p>
    <w:p w14:paraId="21E53285" w14:textId="655DA899" w:rsidR="00D75804" w:rsidRPr="00C20569" w:rsidRDefault="00001212" w:rsidP="00EC3CAF">
      <w:pPr>
        <w:pStyle w:val="Overskrift3"/>
        <w:rPr>
          <w:lang w:val="en-US"/>
        </w:rPr>
      </w:pPr>
      <w:bookmarkStart w:id="81" w:name="_Toc166755362"/>
      <w:r>
        <w:rPr>
          <w:lang w:val="en-US"/>
        </w:rPr>
        <w:t>VTS Voice</w:t>
      </w:r>
      <w:r w:rsidRPr="00C20569">
        <w:rPr>
          <w:lang w:val="en-US"/>
        </w:rPr>
        <w:t xml:space="preserve"> </w:t>
      </w:r>
      <w:r w:rsidR="00D75804" w:rsidRPr="00C20569">
        <w:rPr>
          <w:lang w:val="en-US"/>
        </w:rPr>
        <w:t>Communication</w:t>
      </w:r>
      <w:bookmarkEnd w:id="81"/>
    </w:p>
    <w:p w14:paraId="6C3B7285" w14:textId="286BD932" w:rsidR="00EE43A6" w:rsidRDefault="001B6F19" w:rsidP="00D75804">
      <w:pPr>
        <w:pStyle w:val="Brdtekst"/>
        <w:rPr>
          <w:spacing w:val="-1"/>
          <w:lang w:val="en-US"/>
        </w:rPr>
      </w:pPr>
      <w:r w:rsidRPr="00C20569">
        <w:rPr>
          <w:spacing w:val="-1"/>
          <w:lang w:val="en-US"/>
        </w:rPr>
        <w:t>P</w:t>
      </w:r>
      <w:r w:rsidR="00F708CB">
        <w:rPr>
          <w:spacing w:val="-1"/>
          <w:lang w:val="en-US"/>
        </w:rPr>
        <w:t>rocesses and p</w:t>
      </w:r>
      <w:r w:rsidRPr="00C20569">
        <w:rPr>
          <w:spacing w:val="-1"/>
          <w:lang w:val="en-US"/>
        </w:rPr>
        <w:t xml:space="preserve">rocedures </w:t>
      </w:r>
      <w:r w:rsidR="00EE43A6" w:rsidRPr="00C20569">
        <w:rPr>
          <w:spacing w:val="-1"/>
          <w:lang w:val="en-US"/>
        </w:rPr>
        <w:t xml:space="preserve">should be established </w:t>
      </w:r>
      <w:r w:rsidRPr="00C20569">
        <w:rPr>
          <w:spacing w:val="-1"/>
          <w:lang w:val="en-US"/>
        </w:rPr>
        <w:t>to ensure that</w:t>
      </w:r>
      <w:r w:rsidR="00EE43A6">
        <w:rPr>
          <w:spacing w:val="-1"/>
          <w:lang w:val="en-US"/>
        </w:rPr>
        <w:t>:</w:t>
      </w:r>
    </w:p>
    <w:p w14:paraId="6AE0622B" w14:textId="0BC0BD62" w:rsidR="00EE43A6" w:rsidRPr="00F824CF" w:rsidRDefault="00C20569" w:rsidP="00F824CF">
      <w:pPr>
        <w:pStyle w:val="Bullet1"/>
        <w:rPr>
          <w:lang w:val="en-US"/>
        </w:rPr>
      </w:pPr>
      <w:r w:rsidRPr="00F824CF">
        <w:t>VHF</w:t>
      </w:r>
      <w:r w:rsidR="001B6F19" w:rsidRPr="00F824CF">
        <w:t xml:space="preserve"> Communication </w:t>
      </w:r>
      <w:r w:rsidR="00294449" w:rsidRPr="00F824CF">
        <w:t>is</w:t>
      </w:r>
      <w:r w:rsidR="001B6F19" w:rsidRPr="00F824CF">
        <w:t xml:space="preserve"> timely, clear, concise and unambiguous</w:t>
      </w:r>
      <w:r w:rsidR="00EE43A6" w:rsidRPr="00F824CF">
        <w:t>, taking into consideration:</w:t>
      </w:r>
      <w:r w:rsidR="001B6F19" w:rsidRPr="00C20569">
        <w:rPr>
          <w:spacing w:val="-1"/>
          <w:lang w:val="en-US"/>
        </w:rPr>
        <w:t xml:space="preserve"> </w:t>
      </w:r>
    </w:p>
    <w:p w14:paraId="618B33FB" w14:textId="77777777" w:rsidR="00EE43A6" w:rsidRPr="006C6FF4" w:rsidRDefault="00EE43A6" w:rsidP="00F824CF">
      <w:pPr>
        <w:pStyle w:val="Bullet2"/>
        <w:rPr>
          <w:lang w:val="fr-FR"/>
        </w:rPr>
      </w:pPr>
      <w:r w:rsidRPr="006C6FF4">
        <w:rPr>
          <w:lang w:val="fr-FR"/>
        </w:rPr>
        <w:t xml:space="preserve">IMO Resolution A.918(22) Standard Marine Communication Phrases [12]); </w:t>
      </w:r>
    </w:p>
    <w:p w14:paraId="3456145A" w14:textId="77777777" w:rsidR="00EE43A6" w:rsidRPr="00F824CF" w:rsidRDefault="00EE43A6" w:rsidP="00F824CF">
      <w:pPr>
        <w:pStyle w:val="Bullet2"/>
        <w:rPr>
          <w:lang w:val="en-US"/>
        </w:rPr>
      </w:pPr>
      <w:r w:rsidRPr="00F824CF">
        <w:rPr>
          <w:lang w:val="en-US"/>
        </w:rPr>
        <w:t xml:space="preserve">IMO Resolution A.954(23) Proper use of VHF Channels at Sea [13]); </w:t>
      </w:r>
    </w:p>
    <w:p w14:paraId="03AFC04E" w14:textId="77777777" w:rsidR="00F824CF" w:rsidRDefault="00EE43A6" w:rsidP="00F824CF">
      <w:pPr>
        <w:pStyle w:val="Bullet2"/>
        <w:rPr>
          <w:lang w:val="en-US"/>
        </w:rPr>
      </w:pPr>
      <w:r w:rsidRPr="00F824CF">
        <w:rPr>
          <w:lang w:val="en-US"/>
        </w:rPr>
        <w:t xml:space="preserve">IALA Guideline G1132 VTS Voice Communications and Phraseology [14]; and </w:t>
      </w:r>
    </w:p>
    <w:p w14:paraId="6C54B100" w14:textId="024DF4AA" w:rsidR="00EE43A6" w:rsidRPr="00F824CF" w:rsidRDefault="00EE43A6" w:rsidP="00F824CF">
      <w:pPr>
        <w:pStyle w:val="Bullet2"/>
        <w:rPr>
          <w:lang w:val="en-US"/>
        </w:rPr>
      </w:pPr>
      <w:r w:rsidRPr="00F824CF">
        <w:rPr>
          <w:lang w:val="en-US"/>
        </w:rPr>
        <w:t xml:space="preserve">IALA Guideline G1111-2 Producing Requirements for Voice Communications </w:t>
      </w:r>
    </w:p>
    <w:p w14:paraId="7EB7CFB4" w14:textId="53CB3D89" w:rsidR="00EE43A6" w:rsidRPr="00F824CF" w:rsidRDefault="00EE43A6" w:rsidP="00F824CF">
      <w:pPr>
        <w:pStyle w:val="Bullet1"/>
        <w:rPr>
          <w:lang w:val="en-US"/>
        </w:rPr>
      </w:pPr>
      <w:r w:rsidRPr="00F824CF">
        <w:rPr>
          <w:rFonts w:cstheme="minorHAnsi"/>
          <w:lang w:val="en-US"/>
        </w:rPr>
        <w:t xml:space="preserve">The VHF channels used and </w:t>
      </w:r>
      <w:r w:rsidRPr="00F824CF">
        <w:rPr>
          <w:lang w:val="en-US"/>
        </w:rPr>
        <w:t xml:space="preserve">monitored are clearly communicated. </w:t>
      </w:r>
    </w:p>
    <w:p w14:paraId="4DC035D1" w14:textId="396433C9" w:rsidR="00F67CFB" w:rsidRPr="00F824CF" w:rsidRDefault="00EE43A6" w:rsidP="00F824CF">
      <w:pPr>
        <w:pStyle w:val="Brdtekst"/>
        <w:rPr>
          <w:rFonts w:cstheme="minorHAnsi"/>
          <w:lang w:val="en-US"/>
        </w:rPr>
      </w:pPr>
      <w:r w:rsidRPr="00F824CF">
        <w:rPr>
          <w:spacing w:val="-1"/>
          <w:lang w:val="en-US"/>
        </w:rPr>
        <w:t>Voice communications in VTS areas ar</w:t>
      </w:r>
      <w:r w:rsidRPr="00F824CF">
        <w:rPr>
          <w:rFonts w:cstheme="minorHAnsi"/>
          <w:lang w:val="en-US"/>
        </w:rPr>
        <w:t xml:space="preserve">e generally conducted using VHF channels allocated in ITU Radio Regulations Appendix 18. The use of simplex channels will ensure that participating ships are able to monitor all VHF </w:t>
      </w:r>
      <w:r w:rsidRPr="00F824CF">
        <w:rPr>
          <w:rFonts w:cstheme="minorHAnsi"/>
          <w:lang w:val="en-US"/>
        </w:rPr>
        <w:lastRenderedPageBreak/>
        <w:t xml:space="preserve">communication in the VTS area. When simplex channels are unavailable due to insufficient channels or interference, duplex channels may be used. </w:t>
      </w:r>
      <w:r>
        <w:rPr>
          <w:rStyle w:val="Fotnotereferanse"/>
          <w:rFonts w:cstheme="minorHAnsi"/>
          <w:lang w:val="en-US"/>
        </w:rPr>
        <w:footnoteReference w:id="2"/>
      </w:r>
    </w:p>
    <w:p w14:paraId="0923700A" w14:textId="77777777" w:rsidR="00EC3CAF" w:rsidRDefault="00EC3CAF" w:rsidP="00EC3CAF">
      <w:pPr>
        <w:pStyle w:val="Overskrift3"/>
        <w:rPr>
          <w:lang w:val="en-US"/>
        </w:rPr>
      </w:pPr>
      <w:bookmarkStart w:id="82" w:name="_Toc71197494"/>
      <w:bookmarkStart w:id="83" w:name="_Toc166755363"/>
      <w:bookmarkEnd w:id="82"/>
      <w:r>
        <w:rPr>
          <w:lang w:val="en-US"/>
        </w:rPr>
        <w:t>Pre-Arrival Information</w:t>
      </w:r>
      <w:bookmarkEnd w:id="83"/>
    </w:p>
    <w:p w14:paraId="2F8DE462" w14:textId="2FF708DD" w:rsidR="00EC3CAF" w:rsidRPr="00CD3AD3" w:rsidRDefault="003D4F9F" w:rsidP="003D4F9F">
      <w:pPr>
        <w:pStyle w:val="Brdtekst"/>
        <w:rPr>
          <w:lang w:val="en-US"/>
        </w:rPr>
      </w:pPr>
      <w:r w:rsidRPr="00CD3AD3">
        <w:rPr>
          <w:lang w:val="en-US"/>
        </w:rPr>
        <w:t xml:space="preserve">Prior to arriving at the VTS area, a vessel may be required to provide information and notify of its intent to enter the VTS area. </w:t>
      </w:r>
      <w:r w:rsidR="005378CD">
        <w:rPr>
          <w:lang w:val="en-US"/>
        </w:rPr>
        <w:t xml:space="preserve">The VTS </w:t>
      </w:r>
      <w:r w:rsidR="00D15547">
        <w:rPr>
          <w:lang w:val="en-US"/>
        </w:rPr>
        <w:t>p</w:t>
      </w:r>
      <w:r w:rsidR="00C23E47">
        <w:rPr>
          <w:lang w:val="en-US"/>
        </w:rPr>
        <w:t>rovider</w:t>
      </w:r>
      <w:r w:rsidR="00EC3CAF" w:rsidRPr="00CD3AD3">
        <w:rPr>
          <w:spacing w:val="59"/>
          <w:lang w:val="en-US"/>
        </w:rPr>
        <w:t xml:space="preserve"> </w:t>
      </w:r>
      <w:r w:rsidR="00EC3CAF" w:rsidRPr="00CD3AD3">
        <w:rPr>
          <w:lang w:val="en-US"/>
        </w:rPr>
        <w:t>should</w:t>
      </w:r>
      <w:r w:rsidR="00EC3CAF" w:rsidRPr="00CD3AD3">
        <w:rPr>
          <w:spacing w:val="60"/>
          <w:lang w:val="en-US"/>
        </w:rPr>
        <w:t xml:space="preserve"> </w:t>
      </w:r>
      <w:r w:rsidR="00EC3CAF" w:rsidRPr="00CD3AD3">
        <w:rPr>
          <w:lang w:val="en-US"/>
        </w:rPr>
        <w:t>specify</w:t>
      </w:r>
      <w:r w:rsidR="00EC3CAF" w:rsidRPr="00CD3AD3">
        <w:rPr>
          <w:spacing w:val="60"/>
          <w:lang w:val="en-US"/>
        </w:rPr>
        <w:t xml:space="preserve"> </w:t>
      </w:r>
      <w:r w:rsidR="00EC3CAF" w:rsidRPr="00CD3AD3">
        <w:rPr>
          <w:lang w:val="en-US"/>
        </w:rPr>
        <w:t>the format</w:t>
      </w:r>
      <w:r w:rsidR="007066CC">
        <w:rPr>
          <w:spacing w:val="61"/>
          <w:lang w:val="en-US"/>
        </w:rPr>
        <w:t xml:space="preserve"> </w:t>
      </w:r>
      <w:r w:rsidR="00EC3CAF" w:rsidRPr="00CD3AD3">
        <w:rPr>
          <w:lang w:val="en-US"/>
        </w:rPr>
        <w:t xml:space="preserve">and timing </w:t>
      </w:r>
      <w:r w:rsidR="00EC3CAF" w:rsidRPr="00CD3AD3">
        <w:rPr>
          <w:spacing w:val="-1"/>
          <w:lang w:val="en-US"/>
        </w:rPr>
        <w:t>o</w:t>
      </w:r>
      <w:r w:rsidR="00EC3CAF" w:rsidRPr="00CD3AD3">
        <w:rPr>
          <w:lang w:val="en-US"/>
        </w:rPr>
        <w:t>f</w:t>
      </w:r>
      <w:r w:rsidR="00EC3CAF" w:rsidRPr="00CD3AD3">
        <w:rPr>
          <w:spacing w:val="4"/>
          <w:lang w:val="en-US"/>
        </w:rPr>
        <w:t xml:space="preserve"> </w:t>
      </w:r>
      <w:r w:rsidR="00EC3CAF" w:rsidRPr="00CD3AD3">
        <w:rPr>
          <w:lang w:val="en-US"/>
        </w:rPr>
        <w:t>pre-arrival</w:t>
      </w:r>
      <w:r w:rsidR="00EC3CAF" w:rsidRPr="00CD3AD3">
        <w:rPr>
          <w:spacing w:val="57"/>
          <w:lang w:val="en-US"/>
        </w:rPr>
        <w:t xml:space="preserve"> </w:t>
      </w:r>
      <w:r w:rsidR="00EC3CAF" w:rsidRPr="00CD3AD3">
        <w:rPr>
          <w:lang w:val="en-US"/>
        </w:rPr>
        <w:t>informatio</w:t>
      </w:r>
      <w:r w:rsidR="00EC3CAF" w:rsidRPr="00CD3AD3">
        <w:rPr>
          <w:spacing w:val="-1"/>
          <w:lang w:val="en-US"/>
        </w:rPr>
        <w:t>n</w:t>
      </w:r>
      <w:r w:rsidR="002F472E" w:rsidRPr="00CD3AD3">
        <w:rPr>
          <w:spacing w:val="-1"/>
          <w:lang w:val="en-US"/>
        </w:rPr>
        <w:t xml:space="preserve">, </w:t>
      </w:r>
      <w:r w:rsidR="005378CD">
        <w:rPr>
          <w:spacing w:val="-1"/>
          <w:lang w:val="en-US"/>
        </w:rPr>
        <w:t>if possible</w:t>
      </w:r>
      <w:r w:rsidR="00C46B74">
        <w:rPr>
          <w:spacing w:val="-1"/>
          <w:lang w:val="en-US"/>
        </w:rPr>
        <w:t>,</w:t>
      </w:r>
      <w:r w:rsidR="005378CD">
        <w:rPr>
          <w:spacing w:val="-1"/>
          <w:lang w:val="en-US"/>
        </w:rPr>
        <w:t xml:space="preserve"> by non-verbal means, see section 5.1.14. This may</w:t>
      </w:r>
      <w:r w:rsidR="00C46B74">
        <w:rPr>
          <w:spacing w:val="-1"/>
          <w:lang w:val="en-US"/>
        </w:rPr>
        <w:t>,</w:t>
      </w:r>
      <w:r w:rsidR="005378CD">
        <w:rPr>
          <w:spacing w:val="-1"/>
          <w:lang w:val="en-US"/>
        </w:rPr>
        <w:t xml:space="preserve"> </w:t>
      </w:r>
      <w:r w:rsidR="002F472E" w:rsidRPr="00CD3AD3">
        <w:rPr>
          <w:spacing w:val="-1"/>
          <w:lang w:val="en-US"/>
        </w:rPr>
        <w:t>for example</w:t>
      </w:r>
      <w:r w:rsidR="00C46B74">
        <w:rPr>
          <w:spacing w:val="-1"/>
          <w:lang w:val="en-US"/>
        </w:rPr>
        <w:t>,</w:t>
      </w:r>
      <w:r w:rsidR="005378CD">
        <w:rPr>
          <w:spacing w:val="-4"/>
          <w:lang w:val="en-US"/>
        </w:rPr>
        <w:t xml:space="preserve"> </w:t>
      </w:r>
      <w:r w:rsidR="00EC3CAF" w:rsidRPr="00CD3AD3">
        <w:rPr>
          <w:lang w:val="en-US"/>
        </w:rPr>
        <w:t>include:</w:t>
      </w:r>
    </w:p>
    <w:p w14:paraId="717F58A4" w14:textId="1007580B" w:rsidR="00EC3CAF" w:rsidRPr="00CD3AD3" w:rsidRDefault="00EC3CAF" w:rsidP="003D4F9F">
      <w:pPr>
        <w:pStyle w:val="Bullet1"/>
        <w:rPr>
          <w:lang w:val="en-US"/>
        </w:rPr>
      </w:pPr>
      <w:r w:rsidRPr="00CD3AD3">
        <w:rPr>
          <w:lang w:val="en-US"/>
        </w:rPr>
        <w:t xml:space="preserve">Route </w:t>
      </w:r>
      <w:r w:rsidR="00314444" w:rsidRPr="00CD3AD3">
        <w:rPr>
          <w:lang w:val="en-US"/>
        </w:rPr>
        <w:t>information</w:t>
      </w:r>
    </w:p>
    <w:p w14:paraId="3D789200" w14:textId="04C94530" w:rsidR="00EC3CAF" w:rsidRPr="00CD3AD3" w:rsidRDefault="00EC3CAF" w:rsidP="003D4F9F">
      <w:pPr>
        <w:pStyle w:val="Bullet1"/>
        <w:rPr>
          <w:lang w:val="en-US"/>
        </w:rPr>
      </w:pPr>
      <w:r w:rsidRPr="00CD3AD3">
        <w:rPr>
          <w:lang w:val="en-US"/>
        </w:rPr>
        <w:t>ETA</w:t>
      </w:r>
    </w:p>
    <w:p w14:paraId="5585DEBE" w14:textId="386FF5D7" w:rsidR="00EC3CAF" w:rsidRPr="00CD3AD3" w:rsidRDefault="00EC3CAF" w:rsidP="003D4F9F">
      <w:pPr>
        <w:pStyle w:val="Bullet1"/>
        <w:rPr>
          <w:rFonts w:eastAsia="Calibri"/>
          <w:lang w:val="en-US"/>
        </w:rPr>
      </w:pPr>
      <w:r w:rsidRPr="00CD3AD3">
        <w:rPr>
          <w:lang w:val="en-US"/>
        </w:rPr>
        <w:t>Vessel Identity (Name, I</w:t>
      </w:r>
      <w:r w:rsidRPr="00CD3AD3">
        <w:rPr>
          <w:spacing w:val="-1"/>
          <w:lang w:val="en-US"/>
        </w:rPr>
        <w:t>M</w:t>
      </w:r>
      <w:r w:rsidRPr="00CD3AD3">
        <w:rPr>
          <w:lang w:val="en-US"/>
        </w:rPr>
        <w:t>O numb</w:t>
      </w:r>
      <w:r w:rsidRPr="00CD3AD3">
        <w:rPr>
          <w:spacing w:val="-1"/>
          <w:lang w:val="en-US"/>
        </w:rPr>
        <w:t>e</w:t>
      </w:r>
      <w:r w:rsidRPr="00CD3AD3">
        <w:rPr>
          <w:lang w:val="en-US"/>
        </w:rPr>
        <w:t>r, Call Sign, MMSI)</w:t>
      </w:r>
    </w:p>
    <w:p w14:paraId="0BBF0993" w14:textId="3A3703CF" w:rsidR="00A540E4" w:rsidRPr="00CD3AD3" w:rsidRDefault="00A540E4" w:rsidP="003D4F9F">
      <w:pPr>
        <w:pStyle w:val="Bullet1"/>
        <w:rPr>
          <w:rFonts w:eastAsia="Calibri"/>
          <w:lang w:val="nb-NO"/>
        </w:rPr>
      </w:pPr>
      <w:r w:rsidRPr="00CD3AD3">
        <w:rPr>
          <w:lang w:val="nb-NO"/>
        </w:rPr>
        <w:t xml:space="preserve">Vessel dimensions </w:t>
      </w:r>
      <w:r w:rsidR="00E43880" w:rsidRPr="00CD3AD3">
        <w:rPr>
          <w:lang w:val="nb-NO"/>
        </w:rPr>
        <w:t>as relevant</w:t>
      </w:r>
    </w:p>
    <w:p w14:paraId="3ADF0B1E" w14:textId="6B99F9B5" w:rsidR="00EC3CAF" w:rsidRPr="00CD3AD3" w:rsidRDefault="00EC3CAF" w:rsidP="003D4F9F">
      <w:pPr>
        <w:pStyle w:val="Bullet1"/>
        <w:rPr>
          <w:lang w:val="en-US"/>
        </w:rPr>
      </w:pPr>
      <w:r w:rsidRPr="00CD3AD3">
        <w:rPr>
          <w:lang w:val="en-US"/>
        </w:rPr>
        <w:t>Vessel dr</w:t>
      </w:r>
      <w:r w:rsidR="00E43880" w:rsidRPr="00CD3AD3">
        <w:rPr>
          <w:lang w:val="en-US"/>
        </w:rPr>
        <w:t>a</w:t>
      </w:r>
      <w:r w:rsidR="00A540E4" w:rsidRPr="00CD3AD3">
        <w:rPr>
          <w:lang w:val="en-US"/>
        </w:rPr>
        <w:t>ft</w:t>
      </w:r>
    </w:p>
    <w:p w14:paraId="19BA5904" w14:textId="0D0D88F9" w:rsidR="00A540E4" w:rsidRPr="00CD3AD3" w:rsidRDefault="00A540E4" w:rsidP="003D4F9F">
      <w:pPr>
        <w:pStyle w:val="Bullet1"/>
        <w:rPr>
          <w:lang w:val="en-US"/>
        </w:rPr>
      </w:pPr>
      <w:r w:rsidRPr="00CD3AD3">
        <w:rPr>
          <w:lang w:val="en-US"/>
        </w:rPr>
        <w:t>Air draft</w:t>
      </w:r>
    </w:p>
    <w:p w14:paraId="1CF59D23" w14:textId="5B4C6171" w:rsidR="00EC3CAF" w:rsidRPr="00CD3AD3" w:rsidRDefault="00EC3CAF" w:rsidP="003D4F9F">
      <w:pPr>
        <w:pStyle w:val="Bullet1"/>
        <w:rPr>
          <w:lang w:val="en-US"/>
        </w:rPr>
      </w:pPr>
      <w:r w:rsidRPr="00CD3AD3">
        <w:rPr>
          <w:lang w:val="en-US"/>
        </w:rPr>
        <w:t>H</w:t>
      </w:r>
      <w:r w:rsidRPr="00CD3AD3">
        <w:rPr>
          <w:spacing w:val="-1"/>
          <w:lang w:val="en-US"/>
        </w:rPr>
        <w:t>a</w:t>
      </w:r>
      <w:r w:rsidRPr="00CD3AD3">
        <w:rPr>
          <w:lang w:val="en-US"/>
        </w:rPr>
        <w:t>zardo</w:t>
      </w:r>
      <w:r w:rsidRPr="00CD3AD3">
        <w:rPr>
          <w:spacing w:val="-1"/>
          <w:lang w:val="en-US"/>
        </w:rPr>
        <w:t>u</w:t>
      </w:r>
      <w:r w:rsidRPr="00CD3AD3">
        <w:rPr>
          <w:lang w:val="en-US"/>
        </w:rPr>
        <w:t xml:space="preserve">s, </w:t>
      </w:r>
      <w:r w:rsidRPr="00CD3AD3">
        <w:rPr>
          <w:spacing w:val="-1"/>
          <w:lang w:val="en-US"/>
        </w:rPr>
        <w:t>d</w:t>
      </w:r>
      <w:r w:rsidRPr="00CD3AD3">
        <w:rPr>
          <w:lang w:val="en-US"/>
        </w:rPr>
        <w:t>ang</w:t>
      </w:r>
      <w:r w:rsidRPr="00CD3AD3">
        <w:rPr>
          <w:spacing w:val="-1"/>
          <w:lang w:val="en-US"/>
        </w:rPr>
        <w:t>e</w:t>
      </w:r>
      <w:r w:rsidRPr="00CD3AD3">
        <w:rPr>
          <w:lang w:val="en-US"/>
        </w:rPr>
        <w:t>ro</w:t>
      </w:r>
      <w:r w:rsidRPr="00CD3AD3">
        <w:rPr>
          <w:spacing w:val="-1"/>
          <w:lang w:val="en-US"/>
        </w:rPr>
        <w:t>u</w:t>
      </w:r>
      <w:r w:rsidRPr="00CD3AD3">
        <w:rPr>
          <w:lang w:val="en-US"/>
        </w:rPr>
        <w:t xml:space="preserve">s </w:t>
      </w:r>
      <w:r w:rsidRPr="00CD3AD3">
        <w:rPr>
          <w:spacing w:val="-1"/>
          <w:lang w:val="en-US"/>
        </w:rPr>
        <w:t>o</w:t>
      </w:r>
      <w:r w:rsidRPr="00CD3AD3">
        <w:rPr>
          <w:lang w:val="en-US"/>
        </w:rPr>
        <w:t>r polluting</w:t>
      </w:r>
      <w:r w:rsidRPr="00CD3AD3">
        <w:rPr>
          <w:spacing w:val="-2"/>
          <w:lang w:val="en-US"/>
        </w:rPr>
        <w:t xml:space="preserve"> </w:t>
      </w:r>
      <w:r w:rsidR="00E43880" w:rsidRPr="00CD3AD3">
        <w:rPr>
          <w:lang w:val="en-US"/>
        </w:rPr>
        <w:t xml:space="preserve">goods </w:t>
      </w:r>
      <w:r w:rsidRPr="00CD3AD3">
        <w:rPr>
          <w:lang w:val="en-US"/>
        </w:rPr>
        <w:t>details</w:t>
      </w:r>
    </w:p>
    <w:p w14:paraId="159A016A" w14:textId="1C43139B" w:rsidR="00EC3CAF" w:rsidRPr="00CD3AD3" w:rsidRDefault="00EC3CAF" w:rsidP="003D4F9F">
      <w:pPr>
        <w:pStyle w:val="Bullet1"/>
        <w:rPr>
          <w:lang w:val="en-US"/>
        </w:rPr>
      </w:pPr>
      <w:r w:rsidRPr="00CD3AD3">
        <w:rPr>
          <w:lang w:val="en-US"/>
        </w:rPr>
        <w:t>ISPS</w:t>
      </w:r>
      <w:r w:rsidRPr="00CD3AD3">
        <w:rPr>
          <w:spacing w:val="-1"/>
          <w:lang w:val="en-US"/>
        </w:rPr>
        <w:t xml:space="preserve"> </w:t>
      </w:r>
      <w:r w:rsidRPr="00CD3AD3">
        <w:rPr>
          <w:spacing w:val="1"/>
          <w:lang w:val="en-US"/>
        </w:rPr>
        <w:t>s</w:t>
      </w:r>
      <w:r w:rsidRPr="00CD3AD3">
        <w:rPr>
          <w:lang w:val="en-US"/>
        </w:rPr>
        <w:t>e</w:t>
      </w:r>
      <w:r w:rsidRPr="00CD3AD3">
        <w:rPr>
          <w:spacing w:val="1"/>
          <w:lang w:val="en-US"/>
        </w:rPr>
        <w:t>c</w:t>
      </w:r>
      <w:r w:rsidRPr="00CD3AD3">
        <w:rPr>
          <w:lang w:val="en-US"/>
        </w:rPr>
        <w:t>urity</w:t>
      </w:r>
      <w:r w:rsidRPr="00CD3AD3">
        <w:rPr>
          <w:spacing w:val="-2"/>
          <w:lang w:val="en-US"/>
        </w:rPr>
        <w:t xml:space="preserve"> </w:t>
      </w:r>
      <w:r w:rsidRPr="00CD3AD3">
        <w:rPr>
          <w:lang w:val="en-US"/>
        </w:rPr>
        <w:t>level</w:t>
      </w:r>
    </w:p>
    <w:p w14:paraId="5034EDBD" w14:textId="268FCE29" w:rsidR="00EC3CAF" w:rsidRPr="00CD3AD3" w:rsidRDefault="00EC3CAF" w:rsidP="003D4F9F">
      <w:pPr>
        <w:pStyle w:val="Bullet1"/>
        <w:rPr>
          <w:lang w:val="en-US"/>
        </w:rPr>
      </w:pPr>
      <w:r w:rsidRPr="00CD3AD3">
        <w:rPr>
          <w:lang w:val="en-US"/>
        </w:rPr>
        <w:t xml:space="preserve">Information </w:t>
      </w:r>
      <w:r w:rsidRPr="00CD3AD3">
        <w:rPr>
          <w:spacing w:val="-1"/>
          <w:lang w:val="en-US"/>
        </w:rPr>
        <w:t>a</w:t>
      </w:r>
      <w:r w:rsidRPr="00CD3AD3">
        <w:rPr>
          <w:lang w:val="en-US"/>
        </w:rPr>
        <w:t>bout any vessel def</w:t>
      </w:r>
      <w:r w:rsidRPr="00CD3AD3">
        <w:rPr>
          <w:spacing w:val="-1"/>
          <w:lang w:val="en-US"/>
        </w:rPr>
        <w:t>e</w:t>
      </w:r>
      <w:r w:rsidRPr="00CD3AD3">
        <w:rPr>
          <w:spacing w:val="1"/>
          <w:lang w:val="en-US"/>
        </w:rPr>
        <w:t>c</w:t>
      </w:r>
      <w:r w:rsidRPr="00CD3AD3">
        <w:rPr>
          <w:lang w:val="en-US"/>
        </w:rPr>
        <w:t xml:space="preserve">ts </w:t>
      </w:r>
      <w:r w:rsidRPr="00CD3AD3">
        <w:rPr>
          <w:spacing w:val="-1"/>
          <w:lang w:val="en-US"/>
        </w:rPr>
        <w:t>o</w:t>
      </w:r>
      <w:r w:rsidRPr="00CD3AD3">
        <w:rPr>
          <w:lang w:val="en-US"/>
        </w:rPr>
        <w:t>r</w:t>
      </w:r>
      <w:r w:rsidRPr="00CD3AD3">
        <w:rPr>
          <w:spacing w:val="-1"/>
          <w:lang w:val="en-US"/>
        </w:rPr>
        <w:t xml:space="preserve"> </w:t>
      </w:r>
      <w:r w:rsidRPr="00CD3AD3">
        <w:rPr>
          <w:lang w:val="en-US"/>
        </w:rPr>
        <w:t>deficie</w:t>
      </w:r>
      <w:r w:rsidRPr="00CD3AD3">
        <w:rPr>
          <w:spacing w:val="-1"/>
          <w:lang w:val="en-US"/>
        </w:rPr>
        <w:t>n</w:t>
      </w:r>
      <w:r w:rsidRPr="00CD3AD3">
        <w:rPr>
          <w:spacing w:val="1"/>
          <w:lang w:val="en-US"/>
        </w:rPr>
        <w:t>c</w:t>
      </w:r>
      <w:r w:rsidRPr="00CD3AD3">
        <w:rPr>
          <w:lang w:val="en-US"/>
        </w:rPr>
        <w:t>i</w:t>
      </w:r>
      <w:r w:rsidRPr="00CD3AD3">
        <w:rPr>
          <w:spacing w:val="-1"/>
          <w:lang w:val="en-US"/>
        </w:rPr>
        <w:t>e</w:t>
      </w:r>
      <w:r w:rsidRPr="00CD3AD3">
        <w:rPr>
          <w:lang w:val="en-US"/>
        </w:rPr>
        <w:t>s</w:t>
      </w:r>
    </w:p>
    <w:p w14:paraId="19914846" w14:textId="75E4CE5D" w:rsidR="002F472E" w:rsidRPr="00CD3AD3" w:rsidRDefault="00EC3CAF" w:rsidP="003D4F9F">
      <w:pPr>
        <w:pStyle w:val="Bullet1"/>
        <w:rPr>
          <w:lang w:val="en-US"/>
        </w:rPr>
      </w:pPr>
      <w:r w:rsidRPr="00CD3AD3">
        <w:rPr>
          <w:lang w:val="en-US"/>
        </w:rPr>
        <w:t>Other</w:t>
      </w:r>
      <w:r w:rsidRPr="00CD3AD3">
        <w:rPr>
          <w:spacing w:val="-2"/>
          <w:lang w:val="en-US"/>
        </w:rPr>
        <w:t xml:space="preserve"> </w:t>
      </w:r>
      <w:r w:rsidRPr="00CD3AD3">
        <w:rPr>
          <w:lang w:val="en-US"/>
        </w:rPr>
        <w:t>sp</w:t>
      </w:r>
      <w:r w:rsidRPr="00CD3AD3">
        <w:rPr>
          <w:spacing w:val="-1"/>
          <w:lang w:val="en-US"/>
        </w:rPr>
        <w:t>e</w:t>
      </w:r>
      <w:r w:rsidRPr="00CD3AD3">
        <w:rPr>
          <w:spacing w:val="1"/>
          <w:lang w:val="en-US"/>
        </w:rPr>
        <w:t>c</w:t>
      </w:r>
      <w:r w:rsidRPr="00CD3AD3">
        <w:rPr>
          <w:lang w:val="en-US"/>
        </w:rPr>
        <w:t>ified detai</w:t>
      </w:r>
      <w:r w:rsidRPr="00CD3AD3">
        <w:rPr>
          <w:spacing w:val="-1"/>
          <w:lang w:val="en-US"/>
        </w:rPr>
        <w:t>l</w:t>
      </w:r>
      <w:r w:rsidRPr="00CD3AD3">
        <w:rPr>
          <w:spacing w:val="1"/>
          <w:lang w:val="en-US"/>
        </w:rPr>
        <w:t>s</w:t>
      </w:r>
    </w:p>
    <w:p w14:paraId="758E6C62" w14:textId="77777777" w:rsidR="002F472E" w:rsidRPr="00CD3AD3" w:rsidRDefault="003D4F9F" w:rsidP="002F472E">
      <w:pPr>
        <w:pStyle w:val="Brdtekst"/>
        <w:rPr>
          <w:lang w:val="en-US"/>
        </w:rPr>
      </w:pPr>
      <w:r w:rsidRPr="00CD3AD3">
        <w:rPr>
          <w:lang w:val="en-US"/>
        </w:rPr>
        <w:t xml:space="preserve">Further, </w:t>
      </w:r>
      <w:r w:rsidR="00F708CB">
        <w:rPr>
          <w:lang w:val="en-US"/>
        </w:rPr>
        <w:t xml:space="preserve">processes and </w:t>
      </w:r>
      <w:r w:rsidRPr="00CD3AD3">
        <w:rPr>
          <w:lang w:val="en-US"/>
        </w:rPr>
        <w:t>procedures to support the arrival of vessels to the VTS area</w:t>
      </w:r>
      <w:r w:rsidR="00F708CB">
        <w:rPr>
          <w:lang w:val="en-US"/>
        </w:rPr>
        <w:t xml:space="preserve"> should be established. These </w:t>
      </w:r>
      <w:r w:rsidR="005378CD">
        <w:rPr>
          <w:lang w:val="en-US"/>
        </w:rPr>
        <w:t>should</w:t>
      </w:r>
      <w:r w:rsidR="005378CD" w:rsidRPr="00CD3AD3">
        <w:rPr>
          <w:lang w:val="en-US"/>
        </w:rPr>
        <w:t xml:space="preserve"> </w:t>
      </w:r>
      <w:r w:rsidRPr="00CD3AD3">
        <w:rPr>
          <w:lang w:val="en-US"/>
        </w:rPr>
        <w:t>include:</w:t>
      </w:r>
    </w:p>
    <w:p w14:paraId="73E0EC53" w14:textId="65CDACF6" w:rsidR="00EC3CAF" w:rsidRPr="00CD3AD3" w:rsidRDefault="00360F71" w:rsidP="00EC3CAF">
      <w:pPr>
        <w:pStyle w:val="Bullet1"/>
        <w:rPr>
          <w:lang w:val="en-US"/>
        </w:rPr>
      </w:pPr>
      <w:r>
        <w:rPr>
          <w:lang w:val="en-US"/>
        </w:rPr>
        <w:t>c</w:t>
      </w:r>
      <w:r w:rsidR="00EC3CAF" w:rsidRPr="00CD3AD3">
        <w:rPr>
          <w:lang w:val="en-US"/>
        </w:rPr>
        <w:t>ommunication</w:t>
      </w:r>
      <w:r w:rsidR="00EC3CAF" w:rsidRPr="00CD3AD3">
        <w:rPr>
          <w:spacing w:val="-15"/>
          <w:lang w:val="en-US"/>
        </w:rPr>
        <w:t xml:space="preserve"> </w:t>
      </w:r>
      <w:r w:rsidR="00EC3CAF" w:rsidRPr="00CD3AD3">
        <w:rPr>
          <w:lang w:val="en-US"/>
        </w:rPr>
        <w:t>requir</w:t>
      </w:r>
      <w:r w:rsidR="00EC3CAF" w:rsidRPr="00CD3AD3">
        <w:rPr>
          <w:spacing w:val="-1"/>
          <w:lang w:val="en-US"/>
        </w:rPr>
        <w:t>e</w:t>
      </w:r>
      <w:r w:rsidR="00EC3CAF" w:rsidRPr="00CD3AD3">
        <w:rPr>
          <w:lang w:val="en-US"/>
        </w:rPr>
        <w:t>ments</w:t>
      </w:r>
      <w:r w:rsidR="00EC3CAF" w:rsidRPr="00CD3AD3">
        <w:rPr>
          <w:spacing w:val="-13"/>
          <w:lang w:val="en-US"/>
        </w:rPr>
        <w:t xml:space="preserve"> </w:t>
      </w:r>
      <w:r w:rsidR="00EC3CAF" w:rsidRPr="00CD3AD3">
        <w:rPr>
          <w:lang w:val="en-US"/>
        </w:rPr>
        <w:t>for</w:t>
      </w:r>
      <w:r w:rsidR="00EC3CAF" w:rsidRPr="00CD3AD3">
        <w:rPr>
          <w:spacing w:val="-3"/>
          <w:lang w:val="en-US"/>
        </w:rPr>
        <w:t xml:space="preserve"> </w:t>
      </w:r>
      <w:r w:rsidR="00EC3CAF" w:rsidRPr="00CD3AD3">
        <w:rPr>
          <w:lang w:val="en-US"/>
        </w:rPr>
        <w:t>participating</w:t>
      </w:r>
      <w:r w:rsidR="00EC3CAF" w:rsidRPr="00CD3AD3">
        <w:rPr>
          <w:spacing w:val="-12"/>
          <w:lang w:val="en-US"/>
        </w:rPr>
        <w:t xml:space="preserve"> </w:t>
      </w:r>
      <w:r w:rsidR="005E621E">
        <w:rPr>
          <w:spacing w:val="-2"/>
          <w:lang w:val="en-US"/>
        </w:rPr>
        <w:t>ships</w:t>
      </w:r>
      <w:r w:rsidR="00EC3CAF" w:rsidRPr="00CD3AD3">
        <w:rPr>
          <w:lang w:val="en-US"/>
        </w:rPr>
        <w:t>;</w:t>
      </w:r>
    </w:p>
    <w:p w14:paraId="16D72EC1" w14:textId="1E7137DB" w:rsidR="00EC3CAF" w:rsidRPr="00CD3AD3" w:rsidRDefault="00360F71" w:rsidP="00EC3CAF">
      <w:pPr>
        <w:pStyle w:val="Bullet1"/>
        <w:rPr>
          <w:lang w:val="en-US"/>
        </w:rPr>
      </w:pPr>
      <w:r>
        <w:rPr>
          <w:lang w:val="en-US"/>
        </w:rPr>
        <w:t>r</w:t>
      </w:r>
      <w:r w:rsidR="003D4F9F" w:rsidRPr="00CD3AD3">
        <w:rPr>
          <w:lang w:val="en-US"/>
        </w:rPr>
        <w:t xml:space="preserve">eporting requirements </w:t>
      </w:r>
      <w:r w:rsidR="003D4F9F" w:rsidRPr="00CD3AD3">
        <w:rPr>
          <w:spacing w:val="-1"/>
          <w:lang w:val="en-US"/>
        </w:rPr>
        <w:t xml:space="preserve">for </w:t>
      </w:r>
      <w:r w:rsidR="00F47467" w:rsidRPr="00CD3AD3">
        <w:rPr>
          <w:lang w:val="en-US"/>
        </w:rPr>
        <w:t>pre-arrival</w:t>
      </w:r>
      <w:r w:rsidR="00F47467" w:rsidRPr="00CD3AD3">
        <w:rPr>
          <w:spacing w:val="-10"/>
          <w:lang w:val="en-US"/>
        </w:rPr>
        <w:t xml:space="preserve"> </w:t>
      </w:r>
      <w:r w:rsidR="00EC3CAF" w:rsidRPr="00CD3AD3">
        <w:rPr>
          <w:lang w:val="en-US"/>
        </w:rPr>
        <w:t>information;</w:t>
      </w:r>
    </w:p>
    <w:p w14:paraId="58296CAA" w14:textId="787881E8" w:rsidR="00EC3CAF" w:rsidRPr="00CD3AD3" w:rsidRDefault="00360F71" w:rsidP="00EC3CAF">
      <w:pPr>
        <w:pStyle w:val="Bullet1"/>
        <w:rPr>
          <w:lang w:val="en-US"/>
        </w:rPr>
      </w:pPr>
      <w:r>
        <w:rPr>
          <w:lang w:val="en-US"/>
        </w:rPr>
        <w:t>n</w:t>
      </w:r>
      <w:r w:rsidR="00EC3CAF" w:rsidRPr="00CD3AD3">
        <w:rPr>
          <w:lang w:val="en-US"/>
        </w:rPr>
        <w:t>on-compliance</w:t>
      </w:r>
      <w:r w:rsidR="00F44B89" w:rsidRPr="00CD3AD3">
        <w:rPr>
          <w:lang w:val="en-US"/>
        </w:rPr>
        <w:t xml:space="preserve"> with </w:t>
      </w:r>
      <w:r w:rsidR="002F472E" w:rsidRPr="00CD3AD3">
        <w:rPr>
          <w:lang w:val="en-US"/>
        </w:rPr>
        <w:t>reporting requirements</w:t>
      </w:r>
      <w:r w:rsidR="00EC3CAF" w:rsidRPr="00CD3AD3">
        <w:rPr>
          <w:lang w:val="en-US"/>
        </w:rPr>
        <w:t>;</w:t>
      </w:r>
      <w:r w:rsidR="00EC3CAF" w:rsidRPr="00CD3AD3">
        <w:rPr>
          <w:spacing w:val="-16"/>
          <w:lang w:val="en-US"/>
        </w:rPr>
        <w:t xml:space="preserve"> </w:t>
      </w:r>
      <w:r w:rsidR="00EC3CAF" w:rsidRPr="00CD3AD3">
        <w:rPr>
          <w:lang w:val="en-US"/>
        </w:rPr>
        <w:t>and</w:t>
      </w:r>
    </w:p>
    <w:p w14:paraId="483AABB2" w14:textId="5B8F1048" w:rsidR="00EC3CAF" w:rsidRPr="00CD3AD3" w:rsidRDefault="00360F71" w:rsidP="00EC3CAF">
      <w:pPr>
        <w:pStyle w:val="Bullet1"/>
        <w:rPr>
          <w:lang w:val="en-US"/>
        </w:rPr>
      </w:pPr>
      <w:r>
        <w:rPr>
          <w:lang w:val="en-US"/>
        </w:rPr>
        <w:t>i</w:t>
      </w:r>
      <w:r w:rsidR="00EC3CAF" w:rsidRPr="00CD3AD3">
        <w:rPr>
          <w:lang w:val="en-US"/>
        </w:rPr>
        <w:t>nformation</w:t>
      </w:r>
      <w:r w:rsidR="00EC3CAF" w:rsidRPr="00CD3AD3">
        <w:rPr>
          <w:spacing w:val="-11"/>
          <w:lang w:val="en-US"/>
        </w:rPr>
        <w:t xml:space="preserve"> </w:t>
      </w:r>
      <w:r w:rsidR="00EC3CAF" w:rsidRPr="00CD3AD3">
        <w:rPr>
          <w:lang w:val="en-US"/>
        </w:rPr>
        <w:t>exchange</w:t>
      </w:r>
      <w:r w:rsidR="00EC3CAF" w:rsidRPr="00CD3AD3">
        <w:rPr>
          <w:spacing w:val="-10"/>
          <w:lang w:val="en-US"/>
        </w:rPr>
        <w:t xml:space="preserve"> </w:t>
      </w:r>
      <w:r w:rsidR="00EC3CAF" w:rsidRPr="00CD3AD3">
        <w:rPr>
          <w:lang w:val="en-US"/>
        </w:rPr>
        <w:t>with</w:t>
      </w:r>
      <w:r w:rsidR="00EC3CAF" w:rsidRPr="00CD3AD3">
        <w:rPr>
          <w:spacing w:val="-4"/>
          <w:lang w:val="en-US"/>
        </w:rPr>
        <w:t xml:space="preserve"> </w:t>
      </w:r>
      <w:r w:rsidR="00EC3CAF" w:rsidRPr="00CD3AD3">
        <w:rPr>
          <w:lang w:val="en-US"/>
        </w:rPr>
        <w:t>allied</w:t>
      </w:r>
      <w:r w:rsidR="00EC3CAF" w:rsidRPr="00CD3AD3">
        <w:rPr>
          <w:spacing w:val="-6"/>
          <w:lang w:val="en-US"/>
        </w:rPr>
        <w:t xml:space="preserve"> </w:t>
      </w:r>
      <w:r w:rsidR="00EC3CAF" w:rsidRPr="00CD3AD3">
        <w:rPr>
          <w:lang w:val="en-US"/>
        </w:rPr>
        <w:t>services</w:t>
      </w:r>
    </w:p>
    <w:p w14:paraId="0DD9A1C3" w14:textId="77777777" w:rsidR="00EC3CAF" w:rsidRDefault="00EC3CAF" w:rsidP="00EC3CAF">
      <w:pPr>
        <w:pStyle w:val="Overskrift3"/>
        <w:rPr>
          <w:lang w:val="en-US"/>
        </w:rPr>
      </w:pPr>
      <w:bookmarkStart w:id="84" w:name="_Toc166755364"/>
      <w:r>
        <w:rPr>
          <w:lang w:val="en-US"/>
        </w:rPr>
        <w:t>Vessels Entering VTS Area</w:t>
      </w:r>
      <w:bookmarkEnd w:id="84"/>
    </w:p>
    <w:p w14:paraId="711F5E00" w14:textId="7F3D0F27" w:rsidR="00EC3CAF" w:rsidRPr="00995AC4" w:rsidRDefault="00035BC1" w:rsidP="00EC3CAF">
      <w:pPr>
        <w:pStyle w:val="Brdtekst"/>
        <w:rPr>
          <w:lang w:val="en-US"/>
        </w:rPr>
      </w:pPr>
      <w:r w:rsidRPr="00035BC1">
        <w:rPr>
          <w:lang w:val="en-US"/>
        </w:rPr>
        <w:t>Processes and procedures should be established for when vessels enter the VTS Area</w:t>
      </w:r>
      <w:r w:rsidR="00F708CB">
        <w:rPr>
          <w:lang w:val="en-US"/>
        </w:rPr>
        <w:t xml:space="preserve">. These </w:t>
      </w:r>
      <w:r w:rsidR="003D4F9F" w:rsidRPr="00995AC4">
        <w:rPr>
          <w:lang w:val="en-US"/>
        </w:rPr>
        <w:t>may include</w:t>
      </w:r>
      <w:r w:rsidR="00EC3CAF" w:rsidRPr="00995AC4">
        <w:rPr>
          <w:lang w:val="en-US"/>
        </w:rPr>
        <w:t>:</w:t>
      </w:r>
    </w:p>
    <w:p w14:paraId="5B660DA0" w14:textId="1A7078B8" w:rsidR="00EC3CAF" w:rsidRPr="00995AC4" w:rsidRDefault="00363492" w:rsidP="00EC3CAF">
      <w:pPr>
        <w:pStyle w:val="Bullet1"/>
        <w:rPr>
          <w:lang w:val="en-US"/>
        </w:rPr>
      </w:pPr>
      <w:r w:rsidRPr="00995AC4">
        <w:rPr>
          <w:lang w:val="en-US"/>
        </w:rPr>
        <w:t>E</w:t>
      </w:r>
      <w:r w:rsidR="00EC3CAF" w:rsidRPr="00995AC4">
        <w:rPr>
          <w:lang w:val="en-US"/>
        </w:rPr>
        <w:t>stablishing co</w:t>
      </w:r>
      <w:r w:rsidR="00EC3CAF" w:rsidRPr="00995AC4">
        <w:rPr>
          <w:spacing w:val="-2"/>
          <w:lang w:val="en-US"/>
        </w:rPr>
        <w:t>m</w:t>
      </w:r>
      <w:r w:rsidR="00EC3CAF" w:rsidRPr="00995AC4">
        <w:rPr>
          <w:spacing w:val="-1"/>
          <w:lang w:val="en-US"/>
        </w:rPr>
        <w:t>m</w:t>
      </w:r>
      <w:r w:rsidR="00EC3CAF" w:rsidRPr="00995AC4">
        <w:rPr>
          <w:lang w:val="en-US"/>
        </w:rPr>
        <w:t>unications and verifying vessel</w:t>
      </w:r>
      <w:r w:rsidR="00EC3CAF" w:rsidRPr="00995AC4">
        <w:rPr>
          <w:spacing w:val="41"/>
          <w:lang w:val="en-US"/>
        </w:rPr>
        <w:t xml:space="preserve"> </w:t>
      </w:r>
      <w:r w:rsidR="00EC3CAF" w:rsidRPr="00995AC4">
        <w:rPr>
          <w:lang w:val="en-US"/>
        </w:rPr>
        <w:t>identity</w:t>
      </w:r>
      <w:r w:rsidR="00400443" w:rsidRPr="00995AC4">
        <w:rPr>
          <w:lang w:val="en-US"/>
        </w:rPr>
        <w:t>,</w:t>
      </w:r>
      <w:r w:rsidR="00EC3CAF" w:rsidRPr="00995AC4">
        <w:rPr>
          <w:lang w:val="en-US"/>
        </w:rPr>
        <w:t xml:space="preserve"> </w:t>
      </w:r>
      <w:r w:rsidR="00400443" w:rsidRPr="00995AC4">
        <w:rPr>
          <w:lang w:val="en-US"/>
        </w:rPr>
        <w:t xml:space="preserve">position </w:t>
      </w:r>
      <w:r w:rsidR="00EC3CAF" w:rsidRPr="00995AC4">
        <w:rPr>
          <w:lang w:val="en-US"/>
        </w:rPr>
        <w:t>a</w:t>
      </w:r>
      <w:r w:rsidR="00EC3CAF" w:rsidRPr="00995AC4">
        <w:rPr>
          <w:spacing w:val="1"/>
          <w:lang w:val="en-US"/>
        </w:rPr>
        <w:t>n</w:t>
      </w:r>
      <w:r w:rsidR="00EC3CAF" w:rsidRPr="00995AC4">
        <w:rPr>
          <w:lang w:val="en-US"/>
        </w:rPr>
        <w:t>d</w:t>
      </w:r>
      <w:r w:rsidR="00400443" w:rsidRPr="00995AC4">
        <w:rPr>
          <w:lang w:val="en-US"/>
        </w:rPr>
        <w:t xml:space="preserve"> intention</w:t>
      </w:r>
      <w:r w:rsidR="007077A0">
        <w:rPr>
          <w:lang w:val="en-US"/>
        </w:rPr>
        <w:t>.</w:t>
      </w:r>
    </w:p>
    <w:p w14:paraId="7525950E" w14:textId="67D3E729" w:rsidR="00EC3CAF" w:rsidRPr="00995AC4" w:rsidRDefault="00663E74" w:rsidP="00EC3CAF">
      <w:pPr>
        <w:pStyle w:val="Bullet1"/>
        <w:rPr>
          <w:lang w:val="en-US"/>
        </w:rPr>
      </w:pPr>
      <w:r w:rsidRPr="00995AC4">
        <w:rPr>
          <w:lang w:val="en-US"/>
        </w:rPr>
        <w:t>I</w:t>
      </w:r>
      <w:r w:rsidR="00EC3CAF" w:rsidRPr="00995AC4">
        <w:rPr>
          <w:lang w:val="en-US"/>
        </w:rPr>
        <w:t>nformation</w:t>
      </w:r>
      <w:r w:rsidR="00EC3CAF" w:rsidRPr="00995AC4">
        <w:rPr>
          <w:spacing w:val="-11"/>
          <w:lang w:val="en-US"/>
        </w:rPr>
        <w:t xml:space="preserve"> </w:t>
      </w:r>
      <w:r w:rsidR="00EC3CAF" w:rsidRPr="00995AC4">
        <w:rPr>
          <w:lang w:val="en-US"/>
        </w:rPr>
        <w:t>exchange,</w:t>
      </w:r>
      <w:r w:rsidR="00EC3CAF" w:rsidRPr="00995AC4">
        <w:rPr>
          <w:spacing w:val="-10"/>
          <w:lang w:val="en-US"/>
        </w:rPr>
        <w:t xml:space="preserve"> </w:t>
      </w:r>
      <w:r w:rsidRPr="00995AC4">
        <w:rPr>
          <w:lang w:val="en-US"/>
        </w:rPr>
        <w:t>such as</w:t>
      </w:r>
      <w:r w:rsidR="007077A0">
        <w:rPr>
          <w:lang w:val="en-US"/>
        </w:rPr>
        <w:t>:</w:t>
      </w:r>
    </w:p>
    <w:p w14:paraId="3DD42370" w14:textId="4757F233" w:rsidR="00EC3CAF" w:rsidRPr="00995AC4" w:rsidRDefault="00E43880" w:rsidP="00EC3CAF">
      <w:pPr>
        <w:pStyle w:val="Bullet2"/>
        <w:rPr>
          <w:lang w:val="en-US"/>
        </w:rPr>
      </w:pPr>
      <w:r w:rsidRPr="00995AC4">
        <w:rPr>
          <w:lang w:val="en-US"/>
        </w:rPr>
        <w:t>R</w:t>
      </w:r>
      <w:r w:rsidR="00EC3CAF" w:rsidRPr="00995AC4">
        <w:rPr>
          <w:lang w:val="en-US"/>
        </w:rPr>
        <w:t>e</w:t>
      </w:r>
      <w:r w:rsidR="00EC3CAF" w:rsidRPr="00995AC4">
        <w:rPr>
          <w:spacing w:val="-1"/>
          <w:lang w:val="en-US"/>
        </w:rPr>
        <w:t>p</w:t>
      </w:r>
      <w:r w:rsidR="00EC3CAF" w:rsidRPr="00995AC4">
        <w:rPr>
          <w:lang w:val="en-US"/>
        </w:rPr>
        <w:t>orting requ</w:t>
      </w:r>
      <w:r w:rsidR="00EC3CAF" w:rsidRPr="00995AC4">
        <w:rPr>
          <w:spacing w:val="-1"/>
          <w:lang w:val="en-US"/>
        </w:rPr>
        <w:t>i</w:t>
      </w:r>
      <w:r w:rsidR="00EC3CAF" w:rsidRPr="00995AC4">
        <w:rPr>
          <w:lang w:val="en-US"/>
        </w:rPr>
        <w:t>re</w:t>
      </w:r>
      <w:r w:rsidR="00EC3CAF" w:rsidRPr="00995AC4">
        <w:rPr>
          <w:spacing w:val="-1"/>
          <w:lang w:val="en-US"/>
        </w:rPr>
        <w:t>m</w:t>
      </w:r>
      <w:r w:rsidR="00EC3CAF" w:rsidRPr="00995AC4">
        <w:rPr>
          <w:lang w:val="en-US"/>
        </w:rPr>
        <w:t>ents</w:t>
      </w:r>
    </w:p>
    <w:p w14:paraId="0E604227" w14:textId="13F3745C" w:rsidR="00EC3CAF" w:rsidRPr="00995AC4" w:rsidRDefault="00EC3CAF" w:rsidP="00EC3CAF">
      <w:pPr>
        <w:pStyle w:val="Bullet2"/>
        <w:rPr>
          <w:lang w:val="en-US"/>
        </w:rPr>
      </w:pPr>
      <w:r w:rsidRPr="00995AC4">
        <w:rPr>
          <w:lang w:val="en-US"/>
        </w:rPr>
        <w:t>Provide re</w:t>
      </w:r>
      <w:r w:rsidRPr="00995AC4">
        <w:rPr>
          <w:spacing w:val="-1"/>
          <w:lang w:val="en-US"/>
        </w:rPr>
        <w:t>l</w:t>
      </w:r>
      <w:r w:rsidRPr="00995AC4">
        <w:rPr>
          <w:lang w:val="en-US"/>
        </w:rPr>
        <w:t>evant traffic inf</w:t>
      </w:r>
      <w:r w:rsidRPr="00995AC4">
        <w:rPr>
          <w:spacing w:val="-1"/>
          <w:lang w:val="en-US"/>
        </w:rPr>
        <w:t>o</w:t>
      </w:r>
      <w:r w:rsidRPr="00995AC4">
        <w:rPr>
          <w:lang w:val="en-US"/>
        </w:rPr>
        <w:t>rmation</w:t>
      </w:r>
    </w:p>
    <w:p w14:paraId="1DD68A11" w14:textId="5423132F" w:rsidR="00EC3CAF" w:rsidRPr="00995AC4" w:rsidRDefault="00EC3CAF" w:rsidP="00EC3CAF">
      <w:pPr>
        <w:pStyle w:val="Bullet2"/>
        <w:rPr>
          <w:lang w:val="en-US"/>
        </w:rPr>
      </w:pPr>
      <w:r w:rsidRPr="00995AC4">
        <w:rPr>
          <w:lang w:val="en-US"/>
        </w:rPr>
        <w:t>Provide navi</w:t>
      </w:r>
      <w:r w:rsidRPr="00995AC4">
        <w:rPr>
          <w:spacing w:val="-1"/>
          <w:lang w:val="en-US"/>
        </w:rPr>
        <w:t>g</w:t>
      </w:r>
      <w:r w:rsidRPr="00995AC4">
        <w:rPr>
          <w:lang w:val="en-US"/>
        </w:rPr>
        <w:t>ational / fairway informati</w:t>
      </w:r>
      <w:r w:rsidRPr="00995AC4">
        <w:rPr>
          <w:spacing w:val="-1"/>
          <w:lang w:val="en-US"/>
        </w:rPr>
        <w:t>o</w:t>
      </w:r>
      <w:r w:rsidRPr="00995AC4">
        <w:rPr>
          <w:lang w:val="en-US"/>
        </w:rPr>
        <w:t>n</w:t>
      </w:r>
    </w:p>
    <w:p w14:paraId="4A7B74FC" w14:textId="60A3D5F4" w:rsidR="00EC3CAF" w:rsidRPr="00995AC4" w:rsidRDefault="00E43880" w:rsidP="00EC3CAF">
      <w:pPr>
        <w:pStyle w:val="Bullet2"/>
        <w:rPr>
          <w:lang w:val="en-US"/>
        </w:rPr>
      </w:pPr>
      <w:r w:rsidRPr="00995AC4">
        <w:rPr>
          <w:lang w:val="en-US"/>
        </w:rPr>
        <w:t xml:space="preserve">Vessel </w:t>
      </w:r>
      <w:r w:rsidR="00A804E3" w:rsidRPr="00995AC4">
        <w:rPr>
          <w:lang w:val="en-US"/>
        </w:rPr>
        <w:t xml:space="preserve">defects or </w:t>
      </w:r>
      <w:r w:rsidR="00EC3CAF" w:rsidRPr="00995AC4">
        <w:rPr>
          <w:spacing w:val="-1"/>
          <w:lang w:val="en-US"/>
        </w:rPr>
        <w:t>d</w:t>
      </w:r>
      <w:r w:rsidR="00EC3CAF" w:rsidRPr="00995AC4">
        <w:rPr>
          <w:lang w:val="en-US"/>
        </w:rPr>
        <w:t>ef</w:t>
      </w:r>
      <w:r w:rsidR="00A804E3" w:rsidRPr="00995AC4">
        <w:rPr>
          <w:lang w:val="en-US"/>
        </w:rPr>
        <w:t>i</w:t>
      </w:r>
      <w:r w:rsidR="00EC3CAF" w:rsidRPr="00995AC4">
        <w:rPr>
          <w:lang w:val="en-US"/>
        </w:rPr>
        <w:t>c</w:t>
      </w:r>
      <w:r w:rsidR="00A804E3" w:rsidRPr="00995AC4">
        <w:rPr>
          <w:lang w:val="en-US"/>
        </w:rPr>
        <w:t>iencie</w:t>
      </w:r>
      <w:r w:rsidR="00EC3CAF" w:rsidRPr="00995AC4">
        <w:rPr>
          <w:lang w:val="en-US"/>
        </w:rPr>
        <w:t>s</w:t>
      </w:r>
      <w:r w:rsidRPr="00995AC4">
        <w:rPr>
          <w:lang w:val="en-US"/>
        </w:rPr>
        <w:t xml:space="preserve">, </w:t>
      </w:r>
      <w:r w:rsidR="006C1521" w:rsidRPr="00995AC4">
        <w:t>such as navigation or manoeuvring equipment failure</w:t>
      </w:r>
    </w:p>
    <w:p w14:paraId="7D43B3F8" w14:textId="0853D05B" w:rsidR="00EC3CAF" w:rsidRPr="007E0864" w:rsidRDefault="00995AC4" w:rsidP="00EC3CAF">
      <w:pPr>
        <w:pStyle w:val="Bullet1"/>
        <w:rPr>
          <w:lang w:val="en-US"/>
        </w:rPr>
      </w:pPr>
      <w:r w:rsidRPr="007E0864">
        <w:rPr>
          <w:lang w:val="en-US"/>
        </w:rPr>
        <w:t>U</w:t>
      </w:r>
      <w:r w:rsidR="00EC3CAF" w:rsidRPr="007E0864">
        <w:rPr>
          <w:lang w:val="en-US"/>
        </w:rPr>
        <w:t>pdating</w:t>
      </w:r>
      <w:r w:rsidR="00EC3CAF" w:rsidRPr="007E0864">
        <w:rPr>
          <w:spacing w:val="-9"/>
          <w:lang w:val="en-US"/>
        </w:rPr>
        <w:t xml:space="preserve"> </w:t>
      </w:r>
      <w:r w:rsidR="00EC3CAF" w:rsidRPr="007E0864">
        <w:rPr>
          <w:lang w:val="en-US"/>
        </w:rPr>
        <w:t>information</w:t>
      </w:r>
      <w:r w:rsidR="00EC3CAF" w:rsidRPr="007E0864">
        <w:rPr>
          <w:spacing w:val="-11"/>
          <w:lang w:val="en-US"/>
        </w:rPr>
        <w:t xml:space="preserve"> </w:t>
      </w:r>
      <w:r w:rsidR="00EC3CAF" w:rsidRPr="007E0864">
        <w:rPr>
          <w:lang w:val="en-US"/>
        </w:rPr>
        <w:t>with</w:t>
      </w:r>
      <w:r w:rsidR="00EC3CAF" w:rsidRPr="007E0864">
        <w:rPr>
          <w:spacing w:val="-4"/>
          <w:lang w:val="en-US"/>
        </w:rPr>
        <w:t xml:space="preserve"> </w:t>
      </w:r>
      <w:r w:rsidR="00EC3CAF" w:rsidRPr="007E0864">
        <w:rPr>
          <w:lang w:val="en-US"/>
        </w:rPr>
        <w:t>allied</w:t>
      </w:r>
      <w:r w:rsidR="00EC3CAF" w:rsidRPr="007E0864">
        <w:rPr>
          <w:spacing w:val="-5"/>
          <w:lang w:val="en-US"/>
        </w:rPr>
        <w:t xml:space="preserve"> </w:t>
      </w:r>
      <w:r w:rsidR="00EC3CAF" w:rsidRPr="007E0864">
        <w:rPr>
          <w:lang w:val="en-US"/>
        </w:rPr>
        <w:t>services</w:t>
      </w:r>
    </w:p>
    <w:p w14:paraId="295C3BCA" w14:textId="2E692986" w:rsidR="00EC3CAF" w:rsidRPr="007E0864" w:rsidRDefault="00EC3CAF" w:rsidP="00EF0BFF">
      <w:pPr>
        <w:pStyle w:val="Overskrift3"/>
        <w:rPr>
          <w:lang w:val="en-US"/>
        </w:rPr>
      </w:pPr>
      <w:bookmarkStart w:id="85" w:name="_Toc166755365"/>
      <w:r w:rsidRPr="007E0864">
        <w:rPr>
          <w:lang w:val="en-US"/>
        </w:rPr>
        <w:t>Vessel</w:t>
      </w:r>
      <w:r w:rsidR="00C46B74">
        <w:rPr>
          <w:lang w:val="en-US" w:eastAsia="ko-KR"/>
        </w:rPr>
        <w:t>’</w:t>
      </w:r>
      <w:r w:rsidRPr="007E0864">
        <w:rPr>
          <w:lang w:val="en-US"/>
        </w:rPr>
        <w:t xml:space="preserve">s </w:t>
      </w:r>
      <w:r w:rsidR="003922F3" w:rsidRPr="007E0864">
        <w:rPr>
          <w:lang w:val="en-US"/>
        </w:rPr>
        <w:t xml:space="preserve">movements </w:t>
      </w:r>
      <w:r w:rsidRPr="007E0864">
        <w:rPr>
          <w:lang w:val="en-US"/>
        </w:rPr>
        <w:t>Within VTS Area</w:t>
      </w:r>
      <w:bookmarkEnd w:id="85"/>
    </w:p>
    <w:p w14:paraId="526E7040" w14:textId="77777777" w:rsidR="00EC3CAF" w:rsidRPr="007E0864" w:rsidRDefault="00EC3CAF" w:rsidP="00EC3CAF">
      <w:pPr>
        <w:pStyle w:val="Brdtekst"/>
        <w:rPr>
          <w:lang w:val="en-US"/>
        </w:rPr>
      </w:pPr>
      <w:r w:rsidRPr="007E0864">
        <w:rPr>
          <w:lang w:val="en-US"/>
        </w:rPr>
        <w:t>Procedures</w:t>
      </w:r>
      <w:r w:rsidRPr="007E0864">
        <w:rPr>
          <w:spacing w:val="-12"/>
          <w:lang w:val="en-US"/>
        </w:rPr>
        <w:t xml:space="preserve"> </w:t>
      </w:r>
      <w:r w:rsidRPr="007E0864">
        <w:rPr>
          <w:lang w:val="en-US"/>
        </w:rPr>
        <w:t>should</w:t>
      </w:r>
      <w:r w:rsidRPr="007E0864">
        <w:rPr>
          <w:spacing w:val="-6"/>
          <w:lang w:val="en-US"/>
        </w:rPr>
        <w:t xml:space="preserve"> </w:t>
      </w:r>
      <w:r w:rsidRPr="007E0864">
        <w:rPr>
          <w:lang w:val="en-US"/>
        </w:rPr>
        <w:t>be</w:t>
      </w:r>
      <w:r w:rsidRPr="007E0864">
        <w:rPr>
          <w:spacing w:val="-2"/>
          <w:lang w:val="en-US"/>
        </w:rPr>
        <w:t xml:space="preserve"> </w:t>
      </w:r>
      <w:r w:rsidRPr="007E0864">
        <w:rPr>
          <w:spacing w:val="-1"/>
          <w:lang w:val="en-US"/>
        </w:rPr>
        <w:t>e</w:t>
      </w:r>
      <w:r w:rsidRPr="007E0864">
        <w:rPr>
          <w:spacing w:val="1"/>
          <w:lang w:val="en-US"/>
        </w:rPr>
        <w:t>s</w:t>
      </w:r>
      <w:r w:rsidRPr="007E0864">
        <w:rPr>
          <w:lang w:val="en-US"/>
        </w:rPr>
        <w:t>tablished</w:t>
      </w:r>
      <w:r w:rsidRPr="007E0864">
        <w:rPr>
          <w:spacing w:val="-12"/>
          <w:lang w:val="en-US"/>
        </w:rPr>
        <w:t xml:space="preserve"> </w:t>
      </w:r>
      <w:r w:rsidRPr="007E0864">
        <w:rPr>
          <w:spacing w:val="-1"/>
          <w:lang w:val="en-US"/>
        </w:rPr>
        <w:t>f</w:t>
      </w:r>
      <w:r w:rsidRPr="007E0864">
        <w:rPr>
          <w:lang w:val="en-US"/>
        </w:rPr>
        <w:t>or</w:t>
      </w:r>
      <w:r w:rsidRPr="007E0864">
        <w:rPr>
          <w:spacing w:val="-3"/>
          <w:lang w:val="en-US"/>
        </w:rPr>
        <w:t xml:space="preserve"> </w:t>
      </w:r>
      <w:r w:rsidRPr="007E0864">
        <w:rPr>
          <w:lang w:val="en-US"/>
        </w:rPr>
        <w:t>vesse</w:t>
      </w:r>
      <w:r w:rsidR="003922F3" w:rsidRPr="007E0864">
        <w:rPr>
          <w:lang w:val="en-US"/>
        </w:rPr>
        <w:t>l movements within</w:t>
      </w:r>
      <w:r w:rsidRPr="007E0864">
        <w:rPr>
          <w:spacing w:val="-9"/>
          <w:lang w:val="en-US"/>
        </w:rPr>
        <w:t xml:space="preserve"> </w:t>
      </w:r>
      <w:r w:rsidRPr="007E0864">
        <w:rPr>
          <w:lang w:val="en-US"/>
        </w:rPr>
        <w:t>a</w:t>
      </w:r>
      <w:r w:rsidRPr="007E0864">
        <w:rPr>
          <w:spacing w:val="-1"/>
          <w:lang w:val="en-US"/>
        </w:rPr>
        <w:t xml:space="preserve"> V</w:t>
      </w:r>
      <w:r w:rsidRPr="007E0864">
        <w:rPr>
          <w:lang w:val="en-US"/>
        </w:rPr>
        <w:t>TS</w:t>
      </w:r>
      <w:r w:rsidRPr="007E0864">
        <w:rPr>
          <w:spacing w:val="-4"/>
          <w:lang w:val="en-US"/>
        </w:rPr>
        <w:t xml:space="preserve"> </w:t>
      </w:r>
      <w:r w:rsidRPr="007E0864">
        <w:rPr>
          <w:lang w:val="en-US"/>
        </w:rPr>
        <w:t>area.</w:t>
      </w:r>
      <w:r w:rsidR="003922F3" w:rsidRPr="007E0864">
        <w:rPr>
          <w:spacing w:val="56"/>
          <w:lang w:val="en-US"/>
        </w:rPr>
        <w:t xml:space="preserve"> </w:t>
      </w:r>
      <w:r w:rsidRPr="007E0864">
        <w:rPr>
          <w:lang w:val="en-US"/>
        </w:rPr>
        <w:t>These</w:t>
      </w:r>
      <w:r w:rsidRPr="007E0864">
        <w:rPr>
          <w:spacing w:val="-6"/>
          <w:lang w:val="en-US"/>
        </w:rPr>
        <w:t xml:space="preserve"> </w:t>
      </w:r>
      <w:r w:rsidRPr="007E0864">
        <w:rPr>
          <w:lang w:val="en-US"/>
        </w:rPr>
        <w:t>may</w:t>
      </w:r>
      <w:r w:rsidRPr="007E0864">
        <w:rPr>
          <w:spacing w:val="-4"/>
          <w:lang w:val="en-US"/>
        </w:rPr>
        <w:t xml:space="preserve"> </w:t>
      </w:r>
      <w:r w:rsidRPr="007E0864">
        <w:rPr>
          <w:lang w:val="en-US"/>
        </w:rPr>
        <w:t>include:</w:t>
      </w:r>
    </w:p>
    <w:p w14:paraId="71D5261B" w14:textId="126CD6F4" w:rsidR="005733F7" w:rsidRPr="007E0864" w:rsidRDefault="00EC6B29" w:rsidP="005733F7">
      <w:pPr>
        <w:pStyle w:val="Bullet1"/>
        <w:rPr>
          <w:lang w:val="en-US"/>
        </w:rPr>
      </w:pPr>
      <w:r w:rsidRPr="007E0864">
        <w:rPr>
          <w:lang w:val="en-US"/>
        </w:rPr>
        <w:lastRenderedPageBreak/>
        <w:t>R</w:t>
      </w:r>
      <w:r w:rsidR="005733F7" w:rsidRPr="007E0864">
        <w:rPr>
          <w:lang w:val="en-US"/>
        </w:rPr>
        <w:t>epo</w:t>
      </w:r>
      <w:r w:rsidR="005733F7" w:rsidRPr="007E0864">
        <w:rPr>
          <w:spacing w:val="-1"/>
          <w:lang w:val="en-US"/>
        </w:rPr>
        <w:t>r</w:t>
      </w:r>
      <w:r w:rsidR="005733F7" w:rsidRPr="007E0864">
        <w:rPr>
          <w:lang w:val="en-US"/>
        </w:rPr>
        <w:t xml:space="preserve">ting </w:t>
      </w:r>
      <w:r w:rsidRPr="007E0864">
        <w:rPr>
          <w:lang w:val="en-US"/>
        </w:rPr>
        <w:t>formalities</w:t>
      </w:r>
    </w:p>
    <w:p w14:paraId="1923D85D" w14:textId="747F0257" w:rsidR="005733F7" w:rsidRPr="007E0864" w:rsidRDefault="005733F7" w:rsidP="005733F7">
      <w:pPr>
        <w:pStyle w:val="Bullet1"/>
        <w:rPr>
          <w:lang w:val="en-US"/>
        </w:rPr>
      </w:pPr>
      <w:r w:rsidRPr="007E0864">
        <w:rPr>
          <w:lang w:val="en-US"/>
        </w:rPr>
        <w:t>Provision</w:t>
      </w:r>
      <w:r w:rsidR="00A809D7" w:rsidRPr="007E0864">
        <w:rPr>
          <w:lang w:val="en-US"/>
        </w:rPr>
        <w:t xml:space="preserve"> or exchange</w:t>
      </w:r>
      <w:r w:rsidR="005B2A18" w:rsidRPr="007E0864">
        <w:rPr>
          <w:lang w:val="en-US"/>
        </w:rPr>
        <w:t xml:space="preserve"> (AIS, VDES or other means)</w:t>
      </w:r>
      <w:r w:rsidRPr="007E0864">
        <w:rPr>
          <w:spacing w:val="37"/>
          <w:lang w:val="en-US"/>
        </w:rPr>
        <w:t xml:space="preserve"> </w:t>
      </w:r>
      <w:r w:rsidRPr="007E0864">
        <w:rPr>
          <w:lang w:val="en-US"/>
        </w:rPr>
        <w:t>of</w:t>
      </w:r>
      <w:r w:rsidRPr="007E0864">
        <w:rPr>
          <w:spacing w:val="44"/>
          <w:lang w:val="en-US"/>
        </w:rPr>
        <w:t xml:space="preserve"> </w:t>
      </w:r>
      <w:r w:rsidRPr="007E0864">
        <w:rPr>
          <w:lang w:val="en-US"/>
        </w:rPr>
        <w:t>relevant</w:t>
      </w:r>
      <w:r w:rsidRPr="007E0864">
        <w:rPr>
          <w:spacing w:val="38"/>
          <w:lang w:val="en-US"/>
        </w:rPr>
        <w:t xml:space="preserve"> </w:t>
      </w:r>
      <w:r w:rsidRPr="007E0864">
        <w:rPr>
          <w:lang w:val="en-US"/>
        </w:rPr>
        <w:t>in</w:t>
      </w:r>
      <w:r w:rsidRPr="007E0864">
        <w:rPr>
          <w:spacing w:val="-1"/>
          <w:lang w:val="en-US"/>
        </w:rPr>
        <w:t>f</w:t>
      </w:r>
      <w:r w:rsidRPr="007E0864">
        <w:rPr>
          <w:lang w:val="en-US"/>
        </w:rPr>
        <w:t>ormation</w:t>
      </w:r>
      <w:r w:rsidRPr="007E0864">
        <w:rPr>
          <w:spacing w:val="35"/>
          <w:lang w:val="en-US"/>
        </w:rPr>
        <w:t xml:space="preserve"> </w:t>
      </w:r>
      <w:r w:rsidRPr="007E0864">
        <w:rPr>
          <w:lang w:val="en-US"/>
        </w:rPr>
        <w:t>to</w:t>
      </w:r>
      <w:r w:rsidRPr="007E0864">
        <w:rPr>
          <w:spacing w:val="44"/>
          <w:lang w:val="en-US"/>
        </w:rPr>
        <w:t xml:space="preserve"> </w:t>
      </w:r>
      <w:r w:rsidRPr="007E0864">
        <w:rPr>
          <w:lang w:val="en-US"/>
        </w:rPr>
        <w:t>participa</w:t>
      </w:r>
      <w:r w:rsidRPr="007E0864">
        <w:rPr>
          <w:spacing w:val="-1"/>
          <w:lang w:val="en-US"/>
        </w:rPr>
        <w:t>t</w:t>
      </w:r>
      <w:r w:rsidRPr="007E0864">
        <w:rPr>
          <w:lang w:val="en-US"/>
        </w:rPr>
        <w:t>i</w:t>
      </w:r>
      <w:r w:rsidRPr="007E0864">
        <w:rPr>
          <w:spacing w:val="-1"/>
          <w:lang w:val="en-US"/>
        </w:rPr>
        <w:t>n</w:t>
      </w:r>
      <w:r w:rsidRPr="007E0864">
        <w:rPr>
          <w:lang w:val="en-US"/>
        </w:rPr>
        <w:t>g</w:t>
      </w:r>
      <w:r w:rsidRPr="007E0864">
        <w:rPr>
          <w:spacing w:val="34"/>
          <w:lang w:val="en-US"/>
        </w:rPr>
        <w:t xml:space="preserve"> </w:t>
      </w:r>
      <w:r w:rsidR="005E621E">
        <w:rPr>
          <w:lang w:val="en-US"/>
        </w:rPr>
        <w:t>ships</w:t>
      </w:r>
      <w:r w:rsidR="005E621E" w:rsidRPr="007E0864">
        <w:rPr>
          <w:spacing w:val="39"/>
          <w:lang w:val="en-US"/>
        </w:rPr>
        <w:t xml:space="preserve"> </w:t>
      </w:r>
      <w:r w:rsidRPr="007E0864">
        <w:rPr>
          <w:spacing w:val="-1"/>
          <w:lang w:val="en-US"/>
        </w:rPr>
        <w:t>a</w:t>
      </w:r>
      <w:r w:rsidRPr="007E0864">
        <w:rPr>
          <w:lang w:val="en-US"/>
        </w:rPr>
        <w:t>t</w:t>
      </w:r>
      <w:r w:rsidRPr="007E0864">
        <w:rPr>
          <w:spacing w:val="44"/>
          <w:lang w:val="en-US"/>
        </w:rPr>
        <w:t xml:space="preserve"> </w:t>
      </w:r>
      <w:r w:rsidRPr="007E0864">
        <w:rPr>
          <w:lang w:val="en-US"/>
        </w:rPr>
        <w:t>regular</w:t>
      </w:r>
      <w:r w:rsidRPr="007E0864">
        <w:rPr>
          <w:spacing w:val="39"/>
          <w:lang w:val="en-US"/>
        </w:rPr>
        <w:t xml:space="preserve"> </w:t>
      </w:r>
      <w:r w:rsidRPr="007E0864">
        <w:rPr>
          <w:lang w:val="en-US"/>
        </w:rPr>
        <w:t>in</w:t>
      </w:r>
      <w:r w:rsidRPr="007E0864">
        <w:rPr>
          <w:spacing w:val="-1"/>
          <w:lang w:val="en-US"/>
        </w:rPr>
        <w:t>t</w:t>
      </w:r>
      <w:r w:rsidRPr="007E0864">
        <w:rPr>
          <w:lang w:val="en-US"/>
        </w:rPr>
        <w:t>ervals</w:t>
      </w:r>
      <w:r w:rsidR="00EF0BFF" w:rsidRPr="007E0864">
        <w:rPr>
          <w:lang w:val="en-US"/>
        </w:rPr>
        <w:t>,</w:t>
      </w:r>
      <w:r w:rsidRPr="007E0864">
        <w:rPr>
          <w:spacing w:val="38"/>
          <w:lang w:val="en-US"/>
        </w:rPr>
        <w:t xml:space="preserve"> </w:t>
      </w:r>
      <w:r w:rsidRPr="007E0864">
        <w:rPr>
          <w:spacing w:val="-1"/>
          <w:lang w:val="en-US"/>
        </w:rPr>
        <w:t>o</w:t>
      </w:r>
      <w:r w:rsidRPr="007E0864">
        <w:rPr>
          <w:lang w:val="en-US"/>
        </w:rPr>
        <w:t xml:space="preserve">n </w:t>
      </w:r>
      <w:r w:rsidR="00EF0BFF" w:rsidRPr="007E0864">
        <w:rPr>
          <w:lang w:val="en-US"/>
        </w:rPr>
        <w:t>request</w:t>
      </w:r>
      <w:r w:rsidR="00EF0BFF" w:rsidRPr="007E0864">
        <w:rPr>
          <w:spacing w:val="-8"/>
          <w:lang w:val="en-US"/>
        </w:rPr>
        <w:t xml:space="preserve"> </w:t>
      </w:r>
      <w:r w:rsidRPr="007E0864">
        <w:rPr>
          <w:lang w:val="en-US"/>
        </w:rPr>
        <w:t>or</w:t>
      </w:r>
      <w:r w:rsidRPr="007E0864">
        <w:rPr>
          <w:spacing w:val="-2"/>
          <w:lang w:val="en-US"/>
        </w:rPr>
        <w:t xml:space="preserve"> </w:t>
      </w:r>
      <w:r w:rsidR="00EF0BFF" w:rsidRPr="007E0864">
        <w:rPr>
          <w:spacing w:val="-2"/>
          <w:lang w:val="en-US"/>
        </w:rPr>
        <w:t xml:space="preserve">as </w:t>
      </w:r>
      <w:r w:rsidRPr="007E0864">
        <w:rPr>
          <w:lang w:val="en-US"/>
        </w:rPr>
        <w:t>deemed</w:t>
      </w:r>
      <w:r w:rsidRPr="007E0864">
        <w:rPr>
          <w:spacing w:val="-8"/>
          <w:lang w:val="en-US"/>
        </w:rPr>
        <w:t xml:space="preserve"> </w:t>
      </w:r>
      <w:r w:rsidRPr="007E0864">
        <w:rPr>
          <w:lang w:val="en-US"/>
        </w:rPr>
        <w:t>necessary</w:t>
      </w:r>
      <w:r w:rsidRPr="007E0864">
        <w:rPr>
          <w:spacing w:val="-10"/>
          <w:lang w:val="en-US"/>
        </w:rPr>
        <w:t xml:space="preserve"> </w:t>
      </w:r>
      <w:r w:rsidRPr="007E0864">
        <w:rPr>
          <w:lang w:val="en-US"/>
        </w:rPr>
        <w:t>by</w:t>
      </w:r>
      <w:r w:rsidRPr="007E0864">
        <w:rPr>
          <w:spacing w:val="-2"/>
          <w:lang w:val="en-US"/>
        </w:rPr>
        <w:t xml:space="preserve"> </w:t>
      </w:r>
      <w:r w:rsidRPr="007E0864">
        <w:rPr>
          <w:lang w:val="en-US"/>
        </w:rPr>
        <w:t>the</w:t>
      </w:r>
      <w:r w:rsidRPr="007E0864">
        <w:rPr>
          <w:spacing w:val="-3"/>
          <w:lang w:val="en-US"/>
        </w:rPr>
        <w:t xml:space="preserve"> </w:t>
      </w:r>
      <w:r w:rsidRPr="007E0864">
        <w:rPr>
          <w:lang w:val="en-US"/>
        </w:rPr>
        <w:t>VTS,</w:t>
      </w:r>
      <w:r w:rsidRPr="007E0864">
        <w:rPr>
          <w:spacing w:val="-7"/>
          <w:lang w:val="en-US"/>
        </w:rPr>
        <w:t xml:space="preserve"> </w:t>
      </w:r>
      <w:r w:rsidRPr="007E0864">
        <w:rPr>
          <w:lang w:val="en-US"/>
        </w:rPr>
        <w:t>including</w:t>
      </w:r>
      <w:r w:rsidR="007077A0">
        <w:rPr>
          <w:lang w:val="en-US"/>
        </w:rPr>
        <w:t>:</w:t>
      </w:r>
    </w:p>
    <w:p w14:paraId="0F3039AF" w14:textId="4789AA2F" w:rsidR="005733F7" w:rsidRPr="007E0864" w:rsidRDefault="00626B9F" w:rsidP="005733F7">
      <w:pPr>
        <w:pStyle w:val="Bullet2"/>
        <w:rPr>
          <w:lang w:val="en-US"/>
        </w:rPr>
      </w:pPr>
      <w:r>
        <w:rPr>
          <w:lang w:val="en-US"/>
        </w:rPr>
        <w:t>e</w:t>
      </w:r>
      <w:r w:rsidR="005733F7" w:rsidRPr="007E0864">
        <w:rPr>
          <w:lang w:val="en-US"/>
        </w:rPr>
        <w:t>nvironmental conditions;</w:t>
      </w:r>
    </w:p>
    <w:p w14:paraId="4821B681" w14:textId="07529A2E" w:rsidR="005733F7" w:rsidRPr="007E0864" w:rsidRDefault="00626B9F" w:rsidP="005733F7">
      <w:pPr>
        <w:pStyle w:val="Bullet2"/>
        <w:rPr>
          <w:lang w:val="en-US"/>
        </w:rPr>
      </w:pPr>
      <w:r>
        <w:rPr>
          <w:lang w:val="en-US"/>
        </w:rPr>
        <w:t>t</w:t>
      </w:r>
      <w:r w:rsidR="005733F7" w:rsidRPr="007E0864">
        <w:rPr>
          <w:lang w:val="en-US"/>
        </w:rPr>
        <w:t>raffic sit</w:t>
      </w:r>
      <w:r w:rsidR="005733F7" w:rsidRPr="007E0864">
        <w:rPr>
          <w:spacing w:val="-1"/>
          <w:lang w:val="en-US"/>
        </w:rPr>
        <w:t>u</w:t>
      </w:r>
      <w:r w:rsidR="005733F7" w:rsidRPr="007E0864">
        <w:rPr>
          <w:lang w:val="en-US"/>
        </w:rPr>
        <w:t>ation;</w:t>
      </w:r>
    </w:p>
    <w:p w14:paraId="50635B16" w14:textId="06F186AB" w:rsidR="005733F7" w:rsidRPr="007E0864" w:rsidRDefault="00626B9F" w:rsidP="005733F7">
      <w:pPr>
        <w:pStyle w:val="Bullet2"/>
        <w:rPr>
          <w:lang w:val="en-US"/>
        </w:rPr>
      </w:pPr>
      <w:r>
        <w:rPr>
          <w:lang w:val="en-US"/>
        </w:rPr>
        <w:t>n</w:t>
      </w:r>
      <w:r w:rsidR="005733F7" w:rsidRPr="007E0864">
        <w:rPr>
          <w:lang w:val="en-US"/>
        </w:rPr>
        <w:t>avigati</w:t>
      </w:r>
      <w:r w:rsidR="005733F7" w:rsidRPr="007E0864">
        <w:rPr>
          <w:spacing w:val="-1"/>
          <w:lang w:val="en-US"/>
        </w:rPr>
        <w:t>o</w:t>
      </w:r>
      <w:r w:rsidR="005733F7" w:rsidRPr="007E0864">
        <w:rPr>
          <w:lang w:val="en-US"/>
        </w:rPr>
        <w:t>nal co</w:t>
      </w:r>
      <w:r w:rsidR="005733F7" w:rsidRPr="007E0864">
        <w:rPr>
          <w:spacing w:val="-1"/>
          <w:lang w:val="en-US"/>
        </w:rPr>
        <w:t>n</w:t>
      </w:r>
      <w:r w:rsidR="005733F7" w:rsidRPr="007E0864">
        <w:rPr>
          <w:lang w:val="en-US"/>
        </w:rPr>
        <w:t>ditio</w:t>
      </w:r>
      <w:r w:rsidR="005733F7" w:rsidRPr="007E0864">
        <w:rPr>
          <w:spacing w:val="-1"/>
          <w:lang w:val="en-US"/>
        </w:rPr>
        <w:t>n</w:t>
      </w:r>
      <w:r w:rsidR="005733F7" w:rsidRPr="007E0864">
        <w:rPr>
          <w:spacing w:val="1"/>
          <w:lang w:val="en-US"/>
        </w:rPr>
        <w:t>s</w:t>
      </w:r>
      <w:r w:rsidR="005733F7" w:rsidRPr="007E0864">
        <w:rPr>
          <w:lang w:val="en-US"/>
        </w:rPr>
        <w:t>;</w:t>
      </w:r>
    </w:p>
    <w:p w14:paraId="0EAA4E3C" w14:textId="7AC80B2F" w:rsidR="005378CD" w:rsidRDefault="00626B9F" w:rsidP="005733F7">
      <w:pPr>
        <w:pStyle w:val="Bullet2"/>
        <w:rPr>
          <w:lang w:val="en-US"/>
        </w:rPr>
      </w:pPr>
      <w:r>
        <w:rPr>
          <w:lang w:val="en-US"/>
        </w:rPr>
        <w:t>t</w:t>
      </w:r>
      <w:r w:rsidR="005733F7" w:rsidRPr="007E0864">
        <w:rPr>
          <w:lang w:val="en-US"/>
        </w:rPr>
        <w:t>raffic sep</w:t>
      </w:r>
      <w:r w:rsidR="005733F7" w:rsidRPr="007E0864">
        <w:rPr>
          <w:spacing w:val="-1"/>
          <w:lang w:val="en-US"/>
        </w:rPr>
        <w:t>a</w:t>
      </w:r>
      <w:r w:rsidR="005733F7" w:rsidRPr="007E0864">
        <w:rPr>
          <w:lang w:val="en-US"/>
        </w:rPr>
        <w:t>r</w:t>
      </w:r>
      <w:r w:rsidR="005733F7" w:rsidRPr="007E0864">
        <w:rPr>
          <w:spacing w:val="-1"/>
          <w:lang w:val="en-US"/>
        </w:rPr>
        <w:t>a</w:t>
      </w:r>
      <w:r w:rsidR="005733F7" w:rsidRPr="007E0864">
        <w:rPr>
          <w:lang w:val="en-US"/>
        </w:rPr>
        <w:t>tions</w:t>
      </w:r>
      <w:r w:rsidR="005378CD">
        <w:rPr>
          <w:lang w:val="en-US"/>
        </w:rPr>
        <w:t>;</w:t>
      </w:r>
    </w:p>
    <w:p w14:paraId="36881536" w14:textId="67620BB3" w:rsidR="005733F7" w:rsidRPr="007E0864" w:rsidRDefault="00626B9F" w:rsidP="005733F7">
      <w:pPr>
        <w:pStyle w:val="Bullet2"/>
        <w:rPr>
          <w:lang w:val="en-US"/>
        </w:rPr>
      </w:pPr>
      <w:r>
        <w:rPr>
          <w:lang w:val="en-US"/>
        </w:rPr>
        <w:t>o</w:t>
      </w:r>
      <w:r w:rsidR="005733F7" w:rsidRPr="007E0864">
        <w:rPr>
          <w:lang w:val="en-US"/>
        </w:rPr>
        <w:t>vert</w:t>
      </w:r>
      <w:r w:rsidR="005733F7" w:rsidRPr="007E0864">
        <w:rPr>
          <w:spacing w:val="-1"/>
          <w:lang w:val="en-US"/>
        </w:rPr>
        <w:t>a</w:t>
      </w:r>
      <w:r w:rsidR="005733F7" w:rsidRPr="007E0864">
        <w:rPr>
          <w:spacing w:val="1"/>
          <w:lang w:val="en-US"/>
        </w:rPr>
        <w:t>k</w:t>
      </w:r>
      <w:r w:rsidR="005733F7" w:rsidRPr="007E0864">
        <w:rPr>
          <w:spacing w:val="-1"/>
          <w:lang w:val="en-US"/>
        </w:rPr>
        <w:t>i</w:t>
      </w:r>
      <w:r w:rsidR="005733F7" w:rsidRPr="007E0864">
        <w:rPr>
          <w:lang w:val="en-US"/>
        </w:rPr>
        <w:t>ng r</w:t>
      </w:r>
      <w:r w:rsidR="005733F7" w:rsidRPr="007E0864">
        <w:rPr>
          <w:spacing w:val="-1"/>
          <w:lang w:val="en-US"/>
        </w:rPr>
        <w:t>e</w:t>
      </w:r>
      <w:r w:rsidR="005733F7" w:rsidRPr="007E0864">
        <w:rPr>
          <w:lang w:val="en-US"/>
        </w:rPr>
        <w:t>str</w:t>
      </w:r>
      <w:r w:rsidR="005733F7" w:rsidRPr="007E0864">
        <w:rPr>
          <w:spacing w:val="-1"/>
          <w:lang w:val="en-US"/>
        </w:rPr>
        <w:t>i</w:t>
      </w:r>
      <w:r w:rsidR="005733F7" w:rsidRPr="007E0864">
        <w:rPr>
          <w:lang w:val="en-US"/>
        </w:rPr>
        <w:t>ctio</w:t>
      </w:r>
      <w:r w:rsidR="005733F7" w:rsidRPr="007E0864">
        <w:rPr>
          <w:spacing w:val="-1"/>
          <w:lang w:val="en-US"/>
        </w:rPr>
        <w:t>n</w:t>
      </w:r>
      <w:r w:rsidR="005733F7" w:rsidRPr="007E0864">
        <w:rPr>
          <w:spacing w:val="1"/>
          <w:lang w:val="en-US"/>
        </w:rPr>
        <w:t>s</w:t>
      </w:r>
      <w:r w:rsidR="005733F7" w:rsidRPr="007E0864">
        <w:rPr>
          <w:lang w:val="en-US"/>
        </w:rPr>
        <w:t>;</w:t>
      </w:r>
    </w:p>
    <w:p w14:paraId="1DA2820D" w14:textId="3767B529" w:rsidR="005733F7" w:rsidRPr="007E0864" w:rsidRDefault="00626B9F" w:rsidP="005733F7">
      <w:pPr>
        <w:pStyle w:val="Bullet2"/>
        <w:rPr>
          <w:lang w:val="en-US"/>
        </w:rPr>
      </w:pPr>
      <w:r>
        <w:rPr>
          <w:lang w:val="en-US"/>
        </w:rPr>
        <w:t>w</w:t>
      </w:r>
      <w:r w:rsidR="005733F7" w:rsidRPr="007E0864">
        <w:rPr>
          <w:spacing w:val="-1"/>
          <w:lang w:val="en-US"/>
        </w:rPr>
        <w:t>a</w:t>
      </w:r>
      <w:r w:rsidR="005733F7" w:rsidRPr="007E0864">
        <w:rPr>
          <w:lang w:val="en-US"/>
        </w:rPr>
        <w:t>rnin</w:t>
      </w:r>
      <w:r w:rsidR="005733F7" w:rsidRPr="007E0864">
        <w:rPr>
          <w:spacing w:val="-1"/>
          <w:lang w:val="en-US"/>
        </w:rPr>
        <w:t>g</w:t>
      </w:r>
      <w:r w:rsidR="005733F7" w:rsidRPr="007E0864">
        <w:rPr>
          <w:lang w:val="en-US"/>
        </w:rPr>
        <w:t>s a</w:t>
      </w:r>
      <w:r w:rsidR="005733F7" w:rsidRPr="007E0864">
        <w:rPr>
          <w:spacing w:val="-1"/>
          <w:lang w:val="en-US"/>
        </w:rPr>
        <w:t>n</w:t>
      </w:r>
      <w:r w:rsidR="005733F7" w:rsidRPr="007E0864">
        <w:rPr>
          <w:lang w:val="en-US"/>
        </w:rPr>
        <w:t>d res</w:t>
      </w:r>
      <w:r w:rsidR="005733F7" w:rsidRPr="007E0864">
        <w:rPr>
          <w:spacing w:val="-2"/>
          <w:lang w:val="en-US"/>
        </w:rPr>
        <w:t>t</w:t>
      </w:r>
      <w:r w:rsidR="005733F7" w:rsidRPr="007E0864">
        <w:rPr>
          <w:lang w:val="en-US"/>
        </w:rPr>
        <w:t>ricti</w:t>
      </w:r>
      <w:r w:rsidR="005733F7" w:rsidRPr="007E0864">
        <w:rPr>
          <w:spacing w:val="-1"/>
          <w:lang w:val="en-US"/>
        </w:rPr>
        <w:t>o</w:t>
      </w:r>
      <w:r w:rsidR="005733F7" w:rsidRPr="007E0864">
        <w:rPr>
          <w:lang w:val="en-US"/>
        </w:rPr>
        <w:t>ns</w:t>
      </w:r>
      <w:r w:rsidR="005733F7" w:rsidRPr="007E0864">
        <w:rPr>
          <w:spacing w:val="-1"/>
          <w:lang w:val="en-US"/>
        </w:rPr>
        <w:t xml:space="preserve"> </w:t>
      </w:r>
      <w:r w:rsidR="005733F7" w:rsidRPr="007E0864">
        <w:rPr>
          <w:lang w:val="en-US"/>
        </w:rPr>
        <w:t>co</w:t>
      </w:r>
      <w:r w:rsidR="005733F7" w:rsidRPr="007E0864">
        <w:rPr>
          <w:spacing w:val="-1"/>
          <w:lang w:val="en-US"/>
        </w:rPr>
        <w:t>n</w:t>
      </w:r>
      <w:r w:rsidR="005733F7" w:rsidRPr="007E0864">
        <w:rPr>
          <w:spacing w:val="1"/>
          <w:lang w:val="en-US"/>
        </w:rPr>
        <w:t>c</w:t>
      </w:r>
      <w:r w:rsidR="005733F7" w:rsidRPr="007E0864">
        <w:rPr>
          <w:spacing w:val="-1"/>
          <w:lang w:val="en-US"/>
        </w:rPr>
        <w:t>e</w:t>
      </w:r>
      <w:r w:rsidR="005733F7" w:rsidRPr="007E0864">
        <w:rPr>
          <w:lang w:val="en-US"/>
        </w:rPr>
        <w:t>rni</w:t>
      </w:r>
      <w:r w:rsidR="005733F7" w:rsidRPr="007E0864">
        <w:rPr>
          <w:spacing w:val="-1"/>
          <w:lang w:val="en-US"/>
        </w:rPr>
        <w:t>n</w:t>
      </w:r>
      <w:r w:rsidR="005733F7" w:rsidRPr="007E0864">
        <w:rPr>
          <w:lang w:val="en-US"/>
        </w:rPr>
        <w:t>g the movement</w:t>
      </w:r>
      <w:r w:rsidR="005733F7" w:rsidRPr="007E0864">
        <w:rPr>
          <w:spacing w:val="-1"/>
          <w:lang w:val="en-US"/>
        </w:rPr>
        <w:t xml:space="preserve"> </w:t>
      </w:r>
      <w:r w:rsidR="005733F7" w:rsidRPr="007E0864">
        <w:rPr>
          <w:lang w:val="en-US"/>
        </w:rPr>
        <w:t>of traffic in the area</w:t>
      </w:r>
      <w:r w:rsidR="00F069C6" w:rsidRPr="007E0864">
        <w:rPr>
          <w:lang w:val="en-US"/>
        </w:rPr>
        <w:t>;</w:t>
      </w:r>
      <w:r w:rsidR="00EC6B29" w:rsidRPr="007E0864">
        <w:rPr>
          <w:lang w:val="en-US"/>
        </w:rPr>
        <w:t xml:space="preserve"> and</w:t>
      </w:r>
    </w:p>
    <w:p w14:paraId="7E63E07F" w14:textId="77777777" w:rsidR="001A0A5A" w:rsidRPr="007E0864" w:rsidRDefault="001A0A5A" w:rsidP="005733F7">
      <w:pPr>
        <w:pStyle w:val="Bullet2"/>
        <w:rPr>
          <w:lang w:val="en-US"/>
        </w:rPr>
      </w:pPr>
      <w:r w:rsidRPr="007E0864">
        <w:rPr>
          <w:lang w:val="en-US"/>
        </w:rPr>
        <w:t>Maritime Safety Information</w:t>
      </w:r>
      <w:r w:rsidR="00EC6B29" w:rsidRPr="007E0864">
        <w:rPr>
          <w:lang w:val="en-US"/>
        </w:rPr>
        <w:t>.</w:t>
      </w:r>
    </w:p>
    <w:p w14:paraId="58A855AE" w14:textId="209DA549" w:rsidR="005733F7" w:rsidRPr="007E0864" w:rsidRDefault="005733F7" w:rsidP="005733F7">
      <w:pPr>
        <w:pStyle w:val="Bullet1"/>
        <w:rPr>
          <w:lang w:val="en-US"/>
        </w:rPr>
      </w:pPr>
      <w:r w:rsidRPr="007E0864">
        <w:rPr>
          <w:lang w:val="en-US"/>
        </w:rPr>
        <w:t>Special</w:t>
      </w:r>
      <w:r w:rsidRPr="007E0864">
        <w:rPr>
          <w:spacing w:val="-7"/>
          <w:lang w:val="en-US"/>
        </w:rPr>
        <w:t xml:space="preserve"> </w:t>
      </w:r>
      <w:r w:rsidRPr="007E0864">
        <w:rPr>
          <w:lang w:val="en-US"/>
        </w:rPr>
        <w:t>provisions</w:t>
      </w:r>
      <w:r w:rsidRPr="007E0864">
        <w:rPr>
          <w:spacing w:val="-10"/>
          <w:lang w:val="en-US"/>
        </w:rPr>
        <w:t xml:space="preserve"> </w:t>
      </w:r>
      <w:r w:rsidRPr="007E0864">
        <w:rPr>
          <w:lang w:val="en-US"/>
        </w:rPr>
        <w:t>for</w:t>
      </w:r>
      <w:r w:rsidRPr="007E0864">
        <w:rPr>
          <w:spacing w:val="-3"/>
          <w:lang w:val="en-US"/>
        </w:rPr>
        <w:t xml:space="preserve"> </w:t>
      </w:r>
      <w:r w:rsidRPr="007E0864">
        <w:rPr>
          <w:lang w:val="en-US"/>
        </w:rPr>
        <w:t>v</w:t>
      </w:r>
      <w:r w:rsidRPr="007E0864">
        <w:rPr>
          <w:spacing w:val="-1"/>
          <w:lang w:val="en-US"/>
        </w:rPr>
        <w:t>e</w:t>
      </w:r>
      <w:r w:rsidRPr="007E0864">
        <w:rPr>
          <w:lang w:val="en-US"/>
        </w:rPr>
        <w:t>ssels</w:t>
      </w:r>
      <w:r w:rsidRPr="007E0864">
        <w:rPr>
          <w:spacing w:val="-8"/>
          <w:lang w:val="en-US"/>
        </w:rPr>
        <w:t xml:space="preserve"> </w:t>
      </w:r>
      <w:r w:rsidRPr="007E0864">
        <w:rPr>
          <w:lang w:val="en-US"/>
        </w:rPr>
        <w:t>carrying</w:t>
      </w:r>
      <w:r w:rsidRPr="007E0864">
        <w:rPr>
          <w:spacing w:val="-8"/>
          <w:lang w:val="en-US"/>
        </w:rPr>
        <w:t xml:space="preserve"> </w:t>
      </w:r>
      <w:r w:rsidRPr="007E0864">
        <w:rPr>
          <w:lang w:val="en-US"/>
        </w:rPr>
        <w:t>hazardous</w:t>
      </w:r>
      <w:r w:rsidR="00433DA3" w:rsidRPr="007E0864">
        <w:rPr>
          <w:lang w:val="en-US"/>
        </w:rPr>
        <w:t>,</w:t>
      </w:r>
      <w:r w:rsidRPr="007E0864">
        <w:rPr>
          <w:spacing w:val="-10"/>
          <w:lang w:val="en-US"/>
        </w:rPr>
        <w:t xml:space="preserve"> </w:t>
      </w:r>
      <w:r w:rsidRPr="007E0864">
        <w:rPr>
          <w:lang w:val="en-US"/>
        </w:rPr>
        <w:t>dangerous</w:t>
      </w:r>
      <w:r w:rsidRPr="007E0864">
        <w:rPr>
          <w:spacing w:val="-11"/>
          <w:lang w:val="en-US"/>
        </w:rPr>
        <w:t xml:space="preserve"> </w:t>
      </w:r>
      <w:r w:rsidRPr="007E0864">
        <w:rPr>
          <w:lang w:val="en-US"/>
        </w:rPr>
        <w:t>or</w:t>
      </w:r>
      <w:r w:rsidRPr="007E0864">
        <w:rPr>
          <w:spacing w:val="-2"/>
          <w:lang w:val="en-US"/>
        </w:rPr>
        <w:t xml:space="preserve"> </w:t>
      </w:r>
      <w:r w:rsidRPr="007E0864">
        <w:rPr>
          <w:lang w:val="en-US"/>
        </w:rPr>
        <w:t>polluting</w:t>
      </w:r>
      <w:r w:rsidRPr="007E0864">
        <w:rPr>
          <w:spacing w:val="-9"/>
          <w:lang w:val="en-US"/>
        </w:rPr>
        <w:t xml:space="preserve"> </w:t>
      </w:r>
      <w:r w:rsidRPr="007E0864">
        <w:rPr>
          <w:lang w:val="en-US"/>
        </w:rPr>
        <w:t>cargo</w:t>
      </w:r>
    </w:p>
    <w:p w14:paraId="4CEBE3A1" w14:textId="5ADAAE9F" w:rsidR="005733F7" w:rsidRPr="007E0864" w:rsidRDefault="005733F7" w:rsidP="005733F7">
      <w:pPr>
        <w:pStyle w:val="Bullet1"/>
        <w:rPr>
          <w:lang w:val="en-US"/>
        </w:rPr>
      </w:pPr>
      <w:r w:rsidRPr="007E0864">
        <w:rPr>
          <w:lang w:val="en-US"/>
        </w:rPr>
        <w:t>Compliance</w:t>
      </w:r>
      <w:r w:rsidRPr="007E0864">
        <w:rPr>
          <w:spacing w:val="18"/>
          <w:lang w:val="en-US"/>
        </w:rPr>
        <w:t xml:space="preserve"> </w:t>
      </w:r>
      <w:r w:rsidRPr="007E0864">
        <w:rPr>
          <w:lang w:val="en-US"/>
        </w:rPr>
        <w:t>with</w:t>
      </w:r>
      <w:r w:rsidRPr="007E0864">
        <w:rPr>
          <w:spacing w:val="26"/>
          <w:lang w:val="en-US"/>
        </w:rPr>
        <w:t xml:space="preserve"> </w:t>
      </w:r>
      <w:r w:rsidRPr="007E0864">
        <w:rPr>
          <w:lang w:val="en-US"/>
        </w:rPr>
        <w:t>pilota</w:t>
      </w:r>
      <w:r w:rsidRPr="007E0864">
        <w:rPr>
          <w:spacing w:val="-1"/>
          <w:lang w:val="en-US"/>
        </w:rPr>
        <w:t>g</w:t>
      </w:r>
      <w:r w:rsidRPr="007E0864">
        <w:rPr>
          <w:lang w:val="en-US"/>
        </w:rPr>
        <w:t>e</w:t>
      </w:r>
      <w:r w:rsidRPr="007E0864">
        <w:rPr>
          <w:spacing w:val="22"/>
          <w:lang w:val="en-US"/>
        </w:rPr>
        <w:t xml:space="preserve"> </w:t>
      </w:r>
      <w:r w:rsidR="001D0B3D" w:rsidRPr="007E0864">
        <w:rPr>
          <w:lang w:val="en-US"/>
        </w:rPr>
        <w:t>requirements</w:t>
      </w:r>
    </w:p>
    <w:p w14:paraId="10887527" w14:textId="1269E015" w:rsidR="005733F7" w:rsidRPr="007E0864" w:rsidRDefault="00363492">
      <w:pPr>
        <w:pStyle w:val="Bullet1"/>
        <w:rPr>
          <w:lang w:val="en-US"/>
        </w:rPr>
      </w:pPr>
      <w:r w:rsidRPr="007E0864">
        <w:rPr>
          <w:lang w:val="en-US"/>
        </w:rPr>
        <w:t>N</w:t>
      </w:r>
      <w:r w:rsidR="005733F7" w:rsidRPr="007E0864">
        <w:rPr>
          <w:lang w:val="en-US"/>
        </w:rPr>
        <w:t>on-compliance</w:t>
      </w:r>
      <w:r w:rsidR="005378CD">
        <w:rPr>
          <w:lang w:val="en-US"/>
        </w:rPr>
        <w:t xml:space="preserve"> with the requirements and procedures in the VT</w:t>
      </w:r>
      <w:r w:rsidR="00001212">
        <w:rPr>
          <w:lang w:val="en-US"/>
        </w:rPr>
        <w:t>S</w:t>
      </w:r>
      <w:r w:rsidR="005378CD">
        <w:rPr>
          <w:lang w:val="en-US"/>
        </w:rPr>
        <w:t xml:space="preserve"> area</w:t>
      </w:r>
    </w:p>
    <w:p w14:paraId="5E030E97" w14:textId="5C1CDA81" w:rsidR="0052304C" w:rsidRPr="007E0864" w:rsidRDefault="00EF0BFF" w:rsidP="005733F7">
      <w:pPr>
        <w:pStyle w:val="Bullet1"/>
        <w:rPr>
          <w:lang w:val="en-US"/>
        </w:rPr>
      </w:pPr>
      <w:r w:rsidRPr="007E0864">
        <w:rPr>
          <w:lang w:val="en-US"/>
        </w:rPr>
        <w:t>M</w:t>
      </w:r>
      <w:r w:rsidR="005733F7" w:rsidRPr="007E0864">
        <w:rPr>
          <w:lang w:val="en-US"/>
        </w:rPr>
        <w:t>onitor</w:t>
      </w:r>
      <w:r w:rsidR="005733F7" w:rsidRPr="00693746">
        <w:rPr>
          <w:lang w:val="en-US"/>
        </w:rPr>
        <w:t xml:space="preserve"> </w:t>
      </w:r>
      <w:r w:rsidR="005733F7" w:rsidRPr="007E0864">
        <w:rPr>
          <w:lang w:val="en-US"/>
        </w:rPr>
        <w:t>and</w:t>
      </w:r>
      <w:r w:rsidR="00C46B74">
        <w:rPr>
          <w:lang w:val="en-US"/>
        </w:rPr>
        <w:t>,</w:t>
      </w:r>
      <w:r w:rsidR="005733F7" w:rsidRPr="00693746">
        <w:rPr>
          <w:lang w:val="en-US"/>
        </w:rPr>
        <w:t xml:space="preserve"> </w:t>
      </w:r>
      <w:r w:rsidR="005378CD" w:rsidRPr="00693746">
        <w:rPr>
          <w:lang w:val="en-US"/>
        </w:rPr>
        <w:t>if possible</w:t>
      </w:r>
      <w:r w:rsidR="00C46B74">
        <w:rPr>
          <w:lang w:val="en-US"/>
        </w:rPr>
        <w:t>,</w:t>
      </w:r>
      <w:r w:rsidR="005378CD" w:rsidRPr="00693746">
        <w:rPr>
          <w:lang w:val="en-US"/>
        </w:rPr>
        <w:t xml:space="preserve"> </w:t>
      </w:r>
      <w:r w:rsidR="005733F7" w:rsidRPr="007E0864">
        <w:rPr>
          <w:lang w:val="en-US"/>
        </w:rPr>
        <w:t>communicate</w:t>
      </w:r>
      <w:r w:rsidR="005733F7" w:rsidRPr="00693746">
        <w:rPr>
          <w:lang w:val="en-US"/>
        </w:rPr>
        <w:t xml:space="preserve"> </w:t>
      </w:r>
      <w:r w:rsidR="005733F7" w:rsidRPr="007E0864">
        <w:rPr>
          <w:lang w:val="en-US"/>
        </w:rPr>
        <w:t>with</w:t>
      </w:r>
      <w:r w:rsidR="005733F7" w:rsidRPr="00693746">
        <w:rPr>
          <w:lang w:val="en-US"/>
        </w:rPr>
        <w:t xml:space="preserve"> </w:t>
      </w:r>
      <w:r w:rsidR="005733F7" w:rsidRPr="007E0864">
        <w:rPr>
          <w:lang w:val="en-US"/>
        </w:rPr>
        <w:t>vessels</w:t>
      </w:r>
      <w:r w:rsidR="005733F7" w:rsidRPr="00693746">
        <w:rPr>
          <w:lang w:val="en-US"/>
        </w:rPr>
        <w:t xml:space="preserve"> </w:t>
      </w:r>
      <w:r w:rsidR="005733F7" w:rsidRPr="007E0864">
        <w:rPr>
          <w:lang w:val="en-US"/>
        </w:rPr>
        <w:t>not required</w:t>
      </w:r>
      <w:r w:rsidR="005733F7" w:rsidRPr="00693746">
        <w:rPr>
          <w:lang w:val="en-US"/>
        </w:rPr>
        <w:t xml:space="preserve"> </w:t>
      </w:r>
      <w:r w:rsidR="005733F7" w:rsidRPr="007E0864">
        <w:rPr>
          <w:lang w:val="en-US"/>
        </w:rPr>
        <w:t>to</w:t>
      </w:r>
      <w:r w:rsidR="005733F7" w:rsidRPr="00693746">
        <w:rPr>
          <w:lang w:val="en-US"/>
        </w:rPr>
        <w:t xml:space="preserve"> </w:t>
      </w:r>
      <w:r w:rsidR="005733F7" w:rsidRPr="007E0864">
        <w:rPr>
          <w:lang w:val="en-US"/>
        </w:rPr>
        <w:t>participate</w:t>
      </w:r>
      <w:r w:rsidR="005733F7" w:rsidRPr="00693746">
        <w:rPr>
          <w:lang w:val="en-US"/>
        </w:rPr>
        <w:t xml:space="preserve"> </w:t>
      </w:r>
      <w:r w:rsidR="005733F7" w:rsidRPr="007E0864">
        <w:rPr>
          <w:lang w:val="en-US"/>
        </w:rPr>
        <w:t>in</w:t>
      </w:r>
      <w:r w:rsidR="005733F7" w:rsidRPr="00693746">
        <w:rPr>
          <w:lang w:val="en-US"/>
        </w:rPr>
        <w:t xml:space="preserve"> </w:t>
      </w:r>
      <w:r w:rsidR="005733F7" w:rsidRPr="007E0864">
        <w:rPr>
          <w:lang w:val="en-US"/>
        </w:rPr>
        <w:t>the</w:t>
      </w:r>
      <w:r w:rsidR="005733F7" w:rsidRPr="00693746">
        <w:rPr>
          <w:lang w:val="en-US"/>
        </w:rPr>
        <w:t xml:space="preserve"> </w:t>
      </w:r>
      <w:r w:rsidR="005733F7" w:rsidRPr="007E0864">
        <w:rPr>
          <w:lang w:val="en-US"/>
        </w:rPr>
        <w:t>VTS</w:t>
      </w:r>
    </w:p>
    <w:p w14:paraId="3653A440" w14:textId="31E0964C" w:rsidR="00B03FDA" w:rsidRPr="007E0864" w:rsidRDefault="00363492" w:rsidP="00CC73BB">
      <w:pPr>
        <w:pStyle w:val="Bullet1"/>
        <w:rPr>
          <w:lang w:val="en-US"/>
        </w:rPr>
      </w:pPr>
      <w:r w:rsidRPr="007E0864">
        <w:rPr>
          <w:lang w:val="en-US"/>
        </w:rPr>
        <w:t>I</w:t>
      </w:r>
      <w:r w:rsidR="005733F7" w:rsidRPr="007E0864">
        <w:rPr>
          <w:lang w:val="en-US"/>
        </w:rPr>
        <w:t>nformation</w:t>
      </w:r>
      <w:r w:rsidR="005733F7" w:rsidRPr="007E0864">
        <w:rPr>
          <w:spacing w:val="-11"/>
          <w:lang w:val="en-US"/>
        </w:rPr>
        <w:t xml:space="preserve"> </w:t>
      </w:r>
      <w:r w:rsidR="005733F7" w:rsidRPr="007E0864">
        <w:rPr>
          <w:lang w:val="en-US"/>
        </w:rPr>
        <w:t>exchange/update</w:t>
      </w:r>
      <w:r w:rsidR="005733F7" w:rsidRPr="007E0864">
        <w:rPr>
          <w:spacing w:val="-17"/>
          <w:lang w:val="en-US"/>
        </w:rPr>
        <w:t xml:space="preserve"> </w:t>
      </w:r>
      <w:r w:rsidR="005733F7" w:rsidRPr="007E0864">
        <w:rPr>
          <w:lang w:val="en-US"/>
        </w:rPr>
        <w:t>on</w:t>
      </w:r>
      <w:r w:rsidR="005733F7" w:rsidRPr="007E0864">
        <w:rPr>
          <w:spacing w:val="-3"/>
          <w:lang w:val="en-US"/>
        </w:rPr>
        <w:t xml:space="preserve"> </w:t>
      </w:r>
      <w:r w:rsidR="005733F7" w:rsidRPr="007E0864">
        <w:rPr>
          <w:lang w:val="en-US"/>
        </w:rPr>
        <w:t>allied</w:t>
      </w:r>
      <w:r w:rsidR="005733F7" w:rsidRPr="007E0864">
        <w:rPr>
          <w:spacing w:val="-5"/>
          <w:lang w:val="en-US"/>
        </w:rPr>
        <w:t xml:space="preserve"> </w:t>
      </w:r>
      <w:r w:rsidR="005733F7" w:rsidRPr="007E0864">
        <w:rPr>
          <w:lang w:val="en-US"/>
        </w:rPr>
        <w:t>services</w:t>
      </w:r>
    </w:p>
    <w:p w14:paraId="41D10C95" w14:textId="77777777" w:rsidR="00C801A0" w:rsidRPr="007E0864" w:rsidRDefault="00F000DA" w:rsidP="00C801A0">
      <w:pPr>
        <w:pStyle w:val="Overskrift3"/>
        <w:rPr>
          <w:lang w:val="en-US"/>
        </w:rPr>
      </w:pPr>
      <w:bookmarkStart w:id="86" w:name="_Toc166755366"/>
      <w:r w:rsidRPr="007E0864">
        <w:rPr>
          <w:lang w:val="en-US"/>
        </w:rPr>
        <w:t xml:space="preserve">Monitoring and </w:t>
      </w:r>
      <w:r w:rsidR="00C801A0" w:rsidRPr="007E0864">
        <w:rPr>
          <w:lang w:val="en-US"/>
        </w:rPr>
        <w:t xml:space="preserve">management of </w:t>
      </w:r>
      <w:r w:rsidR="005E621E">
        <w:rPr>
          <w:lang w:val="en-US"/>
        </w:rPr>
        <w:t>vessel</w:t>
      </w:r>
      <w:r w:rsidR="005E621E" w:rsidRPr="007E0864">
        <w:rPr>
          <w:lang w:val="en-US"/>
        </w:rPr>
        <w:t xml:space="preserve"> </w:t>
      </w:r>
      <w:r w:rsidR="00C801A0" w:rsidRPr="007E0864">
        <w:rPr>
          <w:lang w:val="en-US"/>
        </w:rPr>
        <w:t>traffic</w:t>
      </w:r>
      <w:bookmarkEnd w:id="86"/>
    </w:p>
    <w:p w14:paraId="0BDC8819" w14:textId="77777777" w:rsidR="00F069C6" w:rsidRPr="007E0864" w:rsidRDefault="00C801A0" w:rsidP="00B03FDA">
      <w:pPr>
        <w:pStyle w:val="Brdtekst"/>
        <w:rPr>
          <w:rFonts w:asciiTheme="majorHAnsi" w:hAnsiTheme="majorHAnsi"/>
          <w:lang w:val="en-US"/>
        </w:rPr>
      </w:pPr>
      <w:r w:rsidRPr="007E0864">
        <w:rPr>
          <w:rFonts w:asciiTheme="majorHAnsi" w:hAnsiTheme="majorHAnsi"/>
          <w:lang w:val="en-US"/>
        </w:rPr>
        <w:t xml:space="preserve">Procedures for </w:t>
      </w:r>
      <w:r w:rsidR="00311465" w:rsidRPr="007E0864">
        <w:rPr>
          <w:rFonts w:asciiTheme="majorHAnsi" w:hAnsiTheme="majorHAnsi"/>
          <w:lang w:val="en-US"/>
        </w:rPr>
        <w:t xml:space="preserve">the monitoring and </w:t>
      </w:r>
      <w:r w:rsidRPr="007E0864">
        <w:rPr>
          <w:rFonts w:asciiTheme="majorHAnsi" w:hAnsiTheme="majorHAnsi"/>
          <w:lang w:val="en-US"/>
        </w:rPr>
        <w:t xml:space="preserve">management of </w:t>
      </w:r>
      <w:r w:rsidR="005E621E">
        <w:rPr>
          <w:rFonts w:asciiTheme="majorHAnsi" w:hAnsiTheme="majorHAnsi"/>
          <w:lang w:val="en-US"/>
        </w:rPr>
        <w:t>vessel</w:t>
      </w:r>
      <w:r w:rsidR="005E621E" w:rsidRPr="007E0864">
        <w:rPr>
          <w:rFonts w:asciiTheme="majorHAnsi" w:hAnsiTheme="majorHAnsi"/>
          <w:lang w:val="en-US"/>
        </w:rPr>
        <w:t xml:space="preserve"> </w:t>
      </w:r>
      <w:r w:rsidRPr="007E0864">
        <w:rPr>
          <w:rFonts w:asciiTheme="majorHAnsi" w:hAnsiTheme="majorHAnsi"/>
          <w:lang w:val="en-US"/>
        </w:rPr>
        <w:t xml:space="preserve">traffic should be established. </w:t>
      </w:r>
      <w:r w:rsidR="00F069C6" w:rsidRPr="007E0864">
        <w:rPr>
          <w:rFonts w:asciiTheme="majorHAnsi" w:hAnsiTheme="majorHAnsi"/>
          <w:lang w:val="en-US"/>
        </w:rPr>
        <w:t>These may include:</w:t>
      </w:r>
    </w:p>
    <w:p w14:paraId="265DE400" w14:textId="0FF2A63F" w:rsidR="00F069C6" w:rsidRPr="005378CD" w:rsidRDefault="005378CD" w:rsidP="002D3ED1">
      <w:pPr>
        <w:pStyle w:val="Brdtekst"/>
        <w:numPr>
          <w:ilvl w:val="0"/>
          <w:numId w:val="34"/>
        </w:numPr>
        <w:rPr>
          <w:color w:val="000000" w:themeColor="text1"/>
          <w:lang w:val="en-US"/>
        </w:rPr>
      </w:pPr>
      <w:r w:rsidRPr="005378CD">
        <w:rPr>
          <w:color w:val="000000" w:themeColor="text1"/>
          <w:lang w:val="en-US"/>
        </w:rPr>
        <w:t>F</w:t>
      </w:r>
      <w:r w:rsidR="00F069C6" w:rsidRPr="005378CD">
        <w:rPr>
          <w:color w:val="000000" w:themeColor="text1"/>
          <w:lang w:val="en-US"/>
        </w:rPr>
        <w:t xml:space="preserve">orward planning of </w:t>
      </w:r>
      <w:r w:rsidR="005E621E">
        <w:rPr>
          <w:rFonts w:asciiTheme="majorHAnsi" w:hAnsiTheme="majorHAnsi"/>
          <w:lang w:val="en-US"/>
        </w:rPr>
        <w:t>vessel</w:t>
      </w:r>
      <w:r w:rsidR="00F069C6" w:rsidRPr="005378CD">
        <w:rPr>
          <w:color w:val="000000" w:themeColor="text1"/>
          <w:lang w:val="en-US"/>
        </w:rPr>
        <w:t xml:space="preserve"> movements</w:t>
      </w:r>
    </w:p>
    <w:p w14:paraId="7B00A153" w14:textId="6AE0810C" w:rsidR="00F069C6" w:rsidRPr="007E0864" w:rsidRDefault="005378CD" w:rsidP="002D3ED1">
      <w:pPr>
        <w:pStyle w:val="Brdtekst"/>
        <w:numPr>
          <w:ilvl w:val="0"/>
          <w:numId w:val="34"/>
        </w:numPr>
        <w:rPr>
          <w:rFonts w:asciiTheme="majorHAnsi" w:hAnsiTheme="majorHAnsi"/>
          <w:lang w:val="en-US"/>
        </w:rPr>
      </w:pPr>
      <w:r>
        <w:rPr>
          <w:rFonts w:asciiTheme="majorHAnsi" w:hAnsiTheme="majorHAnsi"/>
          <w:lang w:val="en-US"/>
        </w:rPr>
        <w:t>O</w:t>
      </w:r>
      <w:r w:rsidR="00F069C6" w:rsidRPr="007E0864">
        <w:rPr>
          <w:rFonts w:asciiTheme="majorHAnsi" w:hAnsiTheme="majorHAnsi"/>
          <w:lang w:val="en-US"/>
        </w:rPr>
        <w:t xml:space="preserve">rganizing </w:t>
      </w:r>
      <w:r w:rsidR="005E621E">
        <w:rPr>
          <w:rFonts w:asciiTheme="majorHAnsi" w:hAnsiTheme="majorHAnsi"/>
          <w:lang w:val="en-US"/>
        </w:rPr>
        <w:t>vessel</w:t>
      </w:r>
      <w:r w:rsidR="00D0518A">
        <w:rPr>
          <w:rFonts w:asciiTheme="majorHAnsi" w:hAnsiTheme="majorHAnsi"/>
          <w:lang w:val="en-US"/>
        </w:rPr>
        <w:t>s</w:t>
      </w:r>
      <w:r w:rsidR="00F069C6" w:rsidRPr="007E0864">
        <w:rPr>
          <w:rFonts w:asciiTheme="majorHAnsi" w:hAnsiTheme="majorHAnsi"/>
          <w:lang w:val="en-US"/>
        </w:rPr>
        <w:t xml:space="preserve"> underway</w:t>
      </w:r>
    </w:p>
    <w:p w14:paraId="6239D85F" w14:textId="41C3921C" w:rsidR="00F069C6" w:rsidRPr="007E0864" w:rsidRDefault="005378CD" w:rsidP="002D3ED1">
      <w:pPr>
        <w:pStyle w:val="Brdtekst"/>
        <w:numPr>
          <w:ilvl w:val="0"/>
          <w:numId w:val="34"/>
        </w:numPr>
        <w:rPr>
          <w:rFonts w:asciiTheme="majorHAnsi" w:hAnsiTheme="majorHAnsi"/>
          <w:lang w:val="en-US"/>
        </w:rPr>
      </w:pPr>
      <w:r>
        <w:rPr>
          <w:rFonts w:asciiTheme="majorHAnsi" w:hAnsiTheme="majorHAnsi"/>
          <w:lang w:val="en-US"/>
        </w:rPr>
        <w:t>O</w:t>
      </w:r>
      <w:r w:rsidR="00F069C6" w:rsidRPr="007E0864">
        <w:rPr>
          <w:rFonts w:asciiTheme="majorHAnsi" w:hAnsiTheme="majorHAnsi"/>
          <w:lang w:val="en-US"/>
        </w:rPr>
        <w:t>rganizing space allocation</w:t>
      </w:r>
    </w:p>
    <w:p w14:paraId="602EB204" w14:textId="06C9139E" w:rsidR="00F069C6" w:rsidRPr="007E0864" w:rsidRDefault="005378CD" w:rsidP="002D3ED1">
      <w:pPr>
        <w:pStyle w:val="Brdtekst"/>
        <w:numPr>
          <w:ilvl w:val="0"/>
          <w:numId w:val="34"/>
        </w:numPr>
        <w:rPr>
          <w:rFonts w:asciiTheme="majorHAnsi" w:hAnsiTheme="majorHAnsi"/>
          <w:b/>
          <w:bCs/>
          <w:smallCaps/>
          <w:lang w:val="en-US"/>
        </w:rPr>
      </w:pPr>
      <w:r>
        <w:rPr>
          <w:rFonts w:asciiTheme="majorHAnsi" w:hAnsiTheme="majorHAnsi"/>
          <w:lang w:val="en-US"/>
        </w:rPr>
        <w:t>E</w:t>
      </w:r>
      <w:r w:rsidR="00F069C6" w:rsidRPr="007E0864">
        <w:rPr>
          <w:rFonts w:asciiTheme="majorHAnsi" w:hAnsiTheme="majorHAnsi"/>
          <w:lang w:val="en-US"/>
        </w:rPr>
        <w:t>stablishing a sy</w:t>
      </w:r>
      <w:r w:rsidR="00F06298" w:rsidRPr="007E0864">
        <w:rPr>
          <w:rFonts w:asciiTheme="majorHAnsi" w:hAnsiTheme="majorHAnsi"/>
          <w:lang w:val="en-US"/>
        </w:rPr>
        <w:t>stem of voyage or passage plans</w:t>
      </w:r>
    </w:p>
    <w:p w14:paraId="7A7026CE" w14:textId="6B0246E6" w:rsidR="00F06298" w:rsidRPr="007E0864" w:rsidRDefault="005378CD" w:rsidP="002D3ED1">
      <w:pPr>
        <w:pStyle w:val="Brdtekst"/>
        <w:numPr>
          <w:ilvl w:val="0"/>
          <w:numId w:val="34"/>
        </w:numPr>
        <w:rPr>
          <w:rFonts w:asciiTheme="majorHAnsi" w:hAnsiTheme="majorHAnsi"/>
          <w:b/>
          <w:bCs/>
          <w:smallCaps/>
          <w:lang w:val="en-US"/>
        </w:rPr>
      </w:pPr>
      <w:r>
        <w:rPr>
          <w:rFonts w:asciiTheme="majorHAnsi" w:hAnsiTheme="majorHAnsi"/>
          <w:lang w:val="en-US"/>
        </w:rPr>
        <w:t>E</w:t>
      </w:r>
      <w:r w:rsidR="00F06298" w:rsidRPr="007E0864">
        <w:rPr>
          <w:rFonts w:asciiTheme="majorHAnsi" w:hAnsiTheme="majorHAnsi"/>
          <w:lang w:val="en-US"/>
        </w:rPr>
        <w:t>nsuring compliance with the regulatory provisions</w:t>
      </w:r>
    </w:p>
    <w:p w14:paraId="3B8DA77F" w14:textId="77777777" w:rsidR="00F81B3C" w:rsidRDefault="00F81B3C" w:rsidP="00F81B3C">
      <w:pPr>
        <w:pStyle w:val="Overskrift3"/>
        <w:rPr>
          <w:lang w:val="en-US"/>
        </w:rPr>
      </w:pPr>
      <w:bookmarkStart w:id="87" w:name="_Toc166755367"/>
      <w:bookmarkStart w:id="88" w:name="_Hlk52888186"/>
      <w:r w:rsidRPr="00E962C4">
        <w:rPr>
          <w:lang w:val="en-US"/>
        </w:rPr>
        <w:t xml:space="preserve">Permission to Proceed From or To </w:t>
      </w:r>
      <w:r>
        <w:rPr>
          <w:lang w:val="en-US"/>
        </w:rPr>
        <w:t xml:space="preserve">an </w:t>
      </w:r>
      <w:r w:rsidRPr="00E962C4">
        <w:rPr>
          <w:lang w:val="en-US"/>
        </w:rPr>
        <w:t>Alongside Berth or Anchorage</w:t>
      </w:r>
      <w:bookmarkEnd w:id="87"/>
    </w:p>
    <w:bookmarkEnd w:id="88"/>
    <w:p w14:paraId="445F73F3" w14:textId="2181418B" w:rsidR="00F81B3C" w:rsidRPr="00E962C4" w:rsidRDefault="00693746" w:rsidP="00F81B3C">
      <w:pPr>
        <w:pStyle w:val="Brdtekst"/>
        <w:rPr>
          <w:lang w:val="en-US"/>
        </w:rPr>
      </w:pPr>
      <w:r>
        <w:rPr>
          <w:lang w:val="en-US"/>
        </w:rPr>
        <w:t xml:space="preserve">A vessel’s </w:t>
      </w:r>
      <w:r w:rsidR="00F81B3C" w:rsidRPr="00E962C4">
        <w:rPr>
          <w:lang w:val="en-US"/>
        </w:rPr>
        <w:t xml:space="preserve">departure </w:t>
      </w:r>
      <w:r>
        <w:rPr>
          <w:lang w:val="en-US"/>
        </w:rPr>
        <w:t xml:space="preserve">from </w:t>
      </w:r>
      <w:r w:rsidR="00F81B3C" w:rsidRPr="00E962C4">
        <w:rPr>
          <w:lang w:val="en-US"/>
        </w:rPr>
        <w:t xml:space="preserve">or arrival </w:t>
      </w:r>
      <w:r w:rsidR="00F81B3C">
        <w:rPr>
          <w:lang w:val="en-US"/>
        </w:rPr>
        <w:t xml:space="preserve">to </w:t>
      </w:r>
      <w:r w:rsidR="00F81B3C" w:rsidRPr="00E962C4">
        <w:rPr>
          <w:lang w:val="en-US"/>
        </w:rPr>
        <w:t>a berth</w:t>
      </w:r>
      <w:r w:rsidR="00F81B3C">
        <w:rPr>
          <w:lang w:val="en-US"/>
        </w:rPr>
        <w:t xml:space="preserve"> or </w:t>
      </w:r>
      <w:r w:rsidR="00F81B3C" w:rsidRPr="00E962C4">
        <w:rPr>
          <w:lang w:val="en-US"/>
        </w:rPr>
        <w:t>anchorage or when entering a lock or confined waterway is a critical moment when a vessel’s movements may have a direct influence on other vessels nearby.</w:t>
      </w:r>
      <w:r w:rsidR="00401891">
        <w:rPr>
          <w:lang w:val="en-US"/>
        </w:rPr>
        <w:t xml:space="preserve"> </w:t>
      </w:r>
    </w:p>
    <w:p w14:paraId="1CF00FB1" w14:textId="77777777" w:rsidR="00F81B3C" w:rsidRPr="00E962C4" w:rsidRDefault="00F81B3C" w:rsidP="00F81B3C">
      <w:pPr>
        <w:pStyle w:val="Brdtekst"/>
        <w:rPr>
          <w:lang w:val="en-US"/>
        </w:rPr>
      </w:pPr>
      <w:r>
        <w:rPr>
          <w:lang w:val="en-US"/>
        </w:rPr>
        <w:t>In particular, t</w:t>
      </w:r>
      <w:r w:rsidRPr="00E962C4">
        <w:rPr>
          <w:lang w:val="en-US"/>
        </w:rPr>
        <w:t xml:space="preserve">he departure of a </w:t>
      </w:r>
      <w:r w:rsidR="005E621E">
        <w:rPr>
          <w:rFonts w:asciiTheme="majorHAnsi" w:hAnsiTheme="majorHAnsi"/>
          <w:lang w:val="en-US"/>
        </w:rPr>
        <w:t>vessel</w:t>
      </w:r>
      <w:r w:rsidRPr="00E962C4">
        <w:rPr>
          <w:lang w:val="en-US"/>
        </w:rPr>
        <w:t xml:space="preserve"> from a berth is a critical moment when situational awareness of bridge staff on the departing </w:t>
      </w:r>
      <w:r w:rsidR="005E621E">
        <w:rPr>
          <w:rFonts w:asciiTheme="majorHAnsi" w:hAnsiTheme="majorHAnsi"/>
          <w:lang w:val="en-US"/>
        </w:rPr>
        <w:t>vessel</w:t>
      </w:r>
      <w:r w:rsidRPr="00E962C4">
        <w:rPr>
          <w:lang w:val="en-US"/>
        </w:rPr>
        <w:t xml:space="preserve"> may be diverted and impaired by internal or jetty-side issues and when other </w:t>
      </w:r>
      <w:r w:rsidR="005E621E">
        <w:rPr>
          <w:rFonts w:asciiTheme="majorHAnsi" w:hAnsiTheme="majorHAnsi"/>
          <w:lang w:val="en-US"/>
        </w:rPr>
        <w:t>vessel</w:t>
      </w:r>
      <w:r w:rsidRPr="00E962C4">
        <w:rPr>
          <w:lang w:val="en-US"/>
        </w:rPr>
        <w:t xml:space="preserve">s in the immediate vicinity might be surprised by the unexpected movement of another </w:t>
      </w:r>
      <w:r w:rsidR="005E621E">
        <w:rPr>
          <w:rFonts w:asciiTheme="majorHAnsi" w:hAnsiTheme="majorHAnsi"/>
          <w:lang w:val="en-US"/>
        </w:rPr>
        <w:t>vessel</w:t>
      </w:r>
      <w:r w:rsidRPr="00E962C4">
        <w:rPr>
          <w:lang w:val="en-US"/>
        </w:rPr>
        <w:t xml:space="preserve"> into the fairway.</w:t>
      </w:r>
    </w:p>
    <w:p w14:paraId="4096A7AF" w14:textId="77777777" w:rsidR="00F81B3C" w:rsidRDefault="00F81B3C" w:rsidP="00F81B3C">
      <w:pPr>
        <w:pStyle w:val="Brdtekst"/>
        <w:rPr>
          <w:lang w:val="en-US"/>
        </w:rPr>
      </w:pPr>
      <w:r w:rsidRPr="00E962C4">
        <w:rPr>
          <w:lang w:val="en-US"/>
        </w:rPr>
        <w:t>P</w:t>
      </w:r>
      <w:r w:rsidR="00F708CB">
        <w:rPr>
          <w:lang w:val="en-US"/>
        </w:rPr>
        <w:t>rocesses and p</w:t>
      </w:r>
      <w:r w:rsidRPr="00E962C4">
        <w:rPr>
          <w:lang w:val="en-US"/>
        </w:rPr>
        <w:t xml:space="preserve">rocedures for </w:t>
      </w:r>
      <w:r>
        <w:rPr>
          <w:lang w:val="en-US"/>
        </w:rPr>
        <w:t xml:space="preserve">a VTS responding to a request from a </w:t>
      </w:r>
      <w:r w:rsidR="005E621E">
        <w:rPr>
          <w:rFonts w:asciiTheme="majorHAnsi" w:hAnsiTheme="majorHAnsi"/>
          <w:lang w:val="en-US"/>
        </w:rPr>
        <w:t>vessel</w:t>
      </w:r>
      <w:r>
        <w:rPr>
          <w:lang w:val="en-US"/>
        </w:rPr>
        <w:t xml:space="preserve"> for </w:t>
      </w:r>
      <w:r w:rsidRPr="00E962C4">
        <w:rPr>
          <w:lang w:val="en-US"/>
        </w:rPr>
        <w:t xml:space="preserve">permission to proceed from or to </w:t>
      </w:r>
      <w:r>
        <w:rPr>
          <w:lang w:val="en-US"/>
        </w:rPr>
        <w:t xml:space="preserve">a </w:t>
      </w:r>
      <w:r w:rsidRPr="00E962C4">
        <w:rPr>
          <w:lang w:val="en-US"/>
        </w:rPr>
        <w:t>berth or anchorage</w:t>
      </w:r>
      <w:r>
        <w:rPr>
          <w:lang w:val="en-US"/>
        </w:rPr>
        <w:t xml:space="preserve"> </w:t>
      </w:r>
      <w:r w:rsidRPr="00E962C4">
        <w:rPr>
          <w:lang w:val="en-US"/>
        </w:rPr>
        <w:t>may include:</w:t>
      </w:r>
    </w:p>
    <w:p w14:paraId="6EABA8C2" w14:textId="48227036" w:rsidR="00F81B3C" w:rsidRDefault="00BF3177" w:rsidP="002D3ED1">
      <w:pPr>
        <w:pStyle w:val="Brdtekst"/>
        <w:numPr>
          <w:ilvl w:val="0"/>
          <w:numId w:val="43"/>
        </w:numPr>
        <w:rPr>
          <w:lang w:val="en-US"/>
        </w:rPr>
      </w:pPr>
      <w:r>
        <w:rPr>
          <w:lang w:val="en-US"/>
        </w:rPr>
        <w:t>R</w:t>
      </w:r>
      <w:r w:rsidR="00F81B3C" w:rsidRPr="00E962C4">
        <w:rPr>
          <w:lang w:val="en-US"/>
        </w:rPr>
        <w:t>equire</w:t>
      </w:r>
      <w:r w:rsidR="00F81B3C">
        <w:rPr>
          <w:lang w:val="en-US"/>
        </w:rPr>
        <w:t xml:space="preserve">ments for </w:t>
      </w:r>
      <w:r w:rsidR="00F81B3C" w:rsidRPr="00E962C4">
        <w:rPr>
          <w:lang w:val="en-US"/>
        </w:rPr>
        <w:t xml:space="preserve">a </w:t>
      </w:r>
      <w:r w:rsidR="005E621E">
        <w:rPr>
          <w:rFonts w:asciiTheme="majorHAnsi" w:hAnsiTheme="majorHAnsi"/>
          <w:lang w:val="en-US"/>
        </w:rPr>
        <w:t>vessel</w:t>
      </w:r>
      <w:r w:rsidR="00F81B3C" w:rsidRPr="00E962C4">
        <w:rPr>
          <w:lang w:val="en-US"/>
        </w:rPr>
        <w:t xml:space="preserve"> to request permission to proceed when it is ready to depart</w:t>
      </w:r>
    </w:p>
    <w:p w14:paraId="4A75FF8E" w14:textId="2B9BE9CD" w:rsidR="00F81B3C" w:rsidRDefault="00BF3177" w:rsidP="002D3ED1">
      <w:pPr>
        <w:pStyle w:val="Brdtekst"/>
        <w:numPr>
          <w:ilvl w:val="0"/>
          <w:numId w:val="43"/>
        </w:numPr>
        <w:rPr>
          <w:lang w:val="en-US"/>
        </w:rPr>
      </w:pPr>
      <w:r>
        <w:rPr>
          <w:lang w:val="en-US"/>
        </w:rPr>
        <w:t>P</w:t>
      </w:r>
      <w:r w:rsidR="00F81B3C">
        <w:rPr>
          <w:lang w:val="en-US"/>
        </w:rPr>
        <w:t xml:space="preserve">rovision of relevant traffic information </w:t>
      </w:r>
      <w:r w:rsidR="00F81B3C" w:rsidRPr="00E962C4">
        <w:rPr>
          <w:lang w:val="en-US"/>
        </w:rPr>
        <w:t>t</w:t>
      </w:r>
      <w:r w:rsidR="00F81B3C">
        <w:rPr>
          <w:lang w:val="en-US"/>
        </w:rPr>
        <w:t xml:space="preserve">o the departing </w:t>
      </w:r>
      <w:r w:rsidR="005E621E">
        <w:rPr>
          <w:rFonts w:asciiTheme="majorHAnsi" w:hAnsiTheme="majorHAnsi"/>
          <w:lang w:val="en-US"/>
        </w:rPr>
        <w:t>vessel</w:t>
      </w:r>
      <w:r w:rsidR="00F81B3C">
        <w:rPr>
          <w:lang w:val="en-US"/>
        </w:rPr>
        <w:t xml:space="preserve"> p</w:t>
      </w:r>
      <w:r w:rsidR="00F81B3C" w:rsidRPr="00E962C4">
        <w:rPr>
          <w:lang w:val="en-US"/>
        </w:rPr>
        <w:t>rior to departure</w:t>
      </w:r>
    </w:p>
    <w:p w14:paraId="2BD9C5C6" w14:textId="7BD7446D" w:rsidR="00F81B3C" w:rsidRDefault="00BF3177" w:rsidP="002D3ED1">
      <w:pPr>
        <w:pStyle w:val="Brdtekst"/>
        <w:numPr>
          <w:ilvl w:val="0"/>
          <w:numId w:val="43"/>
        </w:numPr>
        <w:rPr>
          <w:lang w:val="en-US"/>
        </w:rPr>
      </w:pPr>
      <w:bookmarkStart w:id="89" w:name="_Hlk52889318"/>
      <w:r>
        <w:rPr>
          <w:lang w:val="en-US"/>
        </w:rPr>
        <w:t>S</w:t>
      </w:r>
      <w:r w:rsidR="00F81B3C">
        <w:rPr>
          <w:lang w:val="en-US"/>
        </w:rPr>
        <w:t xml:space="preserve">tandard and formal message for approval from the VTS for a </w:t>
      </w:r>
      <w:r w:rsidR="005E621E">
        <w:rPr>
          <w:rFonts w:asciiTheme="majorHAnsi" w:hAnsiTheme="majorHAnsi"/>
          <w:lang w:val="en-US"/>
        </w:rPr>
        <w:t>vessel</w:t>
      </w:r>
      <w:r w:rsidR="00F81B3C">
        <w:rPr>
          <w:lang w:val="en-US"/>
        </w:rPr>
        <w:t xml:space="preserve"> to proceed</w:t>
      </w:r>
      <w:bookmarkEnd w:id="89"/>
    </w:p>
    <w:p w14:paraId="5C8518F1" w14:textId="32064D8A" w:rsidR="00F81B3C" w:rsidRDefault="00BF3177" w:rsidP="002D3ED1">
      <w:pPr>
        <w:pStyle w:val="Brdtekst"/>
        <w:numPr>
          <w:ilvl w:val="0"/>
          <w:numId w:val="43"/>
        </w:numPr>
        <w:rPr>
          <w:lang w:val="en-US"/>
        </w:rPr>
      </w:pPr>
      <w:r>
        <w:rPr>
          <w:lang w:val="en-US"/>
        </w:rPr>
        <w:t>S</w:t>
      </w:r>
      <w:r w:rsidR="00F81B3C" w:rsidRPr="00F44869">
        <w:rPr>
          <w:lang w:val="en-US"/>
        </w:rPr>
        <w:t xml:space="preserve">tandard and formal </w:t>
      </w:r>
      <w:r w:rsidR="00F81B3C">
        <w:rPr>
          <w:lang w:val="en-US"/>
        </w:rPr>
        <w:t xml:space="preserve">message for refusal </w:t>
      </w:r>
      <w:r w:rsidR="00F81B3C" w:rsidRPr="00F44869">
        <w:rPr>
          <w:lang w:val="en-US"/>
        </w:rPr>
        <w:t xml:space="preserve">from the VTS </w:t>
      </w:r>
      <w:r w:rsidR="00F81B3C">
        <w:rPr>
          <w:lang w:val="en-US"/>
        </w:rPr>
        <w:t>for a</w:t>
      </w:r>
      <w:r w:rsidR="00F81B3C" w:rsidRPr="00F44869">
        <w:rPr>
          <w:lang w:val="en-US"/>
        </w:rPr>
        <w:t xml:space="preserve"> </w:t>
      </w:r>
      <w:r w:rsidR="005E621E">
        <w:rPr>
          <w:rFonts w:asciiTheme="majorHAnsi" w:hAnsiTheme="majorHAnsi"/>
          <w:lang w:val="en-US"/>
        </w:rPr>
        <w:t>vessel</w:t>
      </w:r>
      <w:r w:rsidR="00F81B3C" w:rsidRPr="00F44869">
        <w:rPr>
          <w:lang w:val="en-US"/>
        </w:rPr>
        <w:t xml:space="preserve"> to proceed</w:t>
      </w:r>
    </w:p>
    <w:p w14:paraId="791AB17C" w14:textId="36D96387" w:rsidR="00F81B3C" w:rsidRPr="00E962C4" w:rsidRDefault="00F81B3C" w:rsidP="00F81B3C">
      <w:pPr>
        <w:pStyle w:val="Brdtekst"/>
        <w:rPr>
          <w:lang w:val="en-US"/>
        </w:rPr>
      </w:pPr>
      <w:r w:rsidRPr="00E962C4">
        <w:rPr>
          <w:lang w:val="en-US"/>
        </w:rPr>
        <w:t xml:space="preserve">Permission for a vessel to proceed means that, based on the information available, the VTS assesses that it is safe and gives approval for the vessel to proceed on </w:t>
      </w:r>
      <w:r w:rsidR="00D0518A">
        <w:rPr>
          <w:lang w:val="en-US"/>
        </w:rPr>
        <w:t>its</w:t>
      </w:r>
      <w:r w:rsidR="00D0518A" w:rsidRPr="00E962C4">
        <w:rPr>
          <w:lang w:val="en-US"/>
        </w:rPr>
        <w:t xml:space="preserve"> </w:t>
      </w:r>
      <w:r w:rsidRPr="00E962C4">
        <w:rPr>
          <w:lang w:val="en-US"/>
        </w:rPr>
        <w:t xml:space="preserve">intended course of action, subject to the discretion of the </w:t>
      </w:r>
      <w:r w:rsidR="00B37155">
        <w:rPr>
          <w:lang w:val="en-US"/>
        </w:rPr>
        <w:t>m</w:t>
      </w:r>
      <w:r w:rsidR="00B37155" w:rsidRPr="00E962C4">
        <w:rPr>
          <w:lang w:val="en-US"/>
        </w:rPr>
        <w:t>aster</w:t>
      </w:r>
      <w:r w:rsidRPr="00E962C4">
        <w:rPr>
          <w:lang w:val="en-US"/>
        </w:rPr>
        <w:t>.</w:t>
      </w:r>
      <w:r w:rsidR="00401891">
        <w:rPr>
          <w:lang w:val="en-US"/>
        </w:rPr>
        <w:t xml:space="preserve"> </w:t>
      </w:r>
    </w:p>
    <w:p w14:paraId="1017DD62" w14:textId="3E4328C7" w:rsidR="00F81B3C" w:rsidRPr="00E962C4" w:rsidRDefault="00F81B3C" w:rsidP="00F81B3C">
      <w:pPr>
        <w:pStyle w:val="Brdtekst"/>
        <w:rPr>
          <w:lang w:val="en-US"/>
        </w:rPr>
      </w:pPr>
      <w:bookmarkStart w:id="90" w:name="_Hlk52889628"/>
      <w:r w:rsidRPr="00E962C4">
        <w:rPr>
          <w:lang w:val="en-US"/>
        </w:rPr>
        <w:lastRenderedPageBreak/>
        <w:t xml:space="preserve">Permission for a vessel to proceed </w:t>
      </w:r>
      <w:bookmarkEnd w:id="90"/>
      <w:r w:rsidRPr="00E962C4">
        <w:rPr>
          <w:lang w:val="en-US"/>
        </w:rPr>
        <w:t>may be subject to conditions (</w:t>
      </w:r>
      <w:r w:rsidR="00401891">
        <w:rPr>
          <w:lang w:val="en-US"/>
        </w:rPr>
        <w:t xml:space="preserve">e.g., </w:t>
      </w:r>
      <w:r w:rsidRPr="00E962C4">
        <w:rPr>
          <w:lang w:val="en-US"/>
        </w:rPr>
        <w:t>details received from the vessel, known fairway and traffic) which may be contained in the message.</w:t>
      </w:r>
      <w:r w:rsidR="00401891">
        <w:rPr>
          <w:lang w:val="en-US"/>
        </w:rPr>
        <w:t xml:space="preserve"> </w:t>
      </w:r>
    </w:p>
    <w:p w14:paraId="50531D9A" w14:textId="2B75B864" w:rsidR="00F67CFB" w:rsidRDefault="00F81B3C" w:rsidP="00B03FDA">
      <w:pPr>
        <w:pStyle w:val="Brdtekst"/>
        <w:rPr>
          <w:lang w:val="en-US"/>
        </w:rPr>
      </w:pPr>
      <w:r>
        <w:rPr>
          <w:lang w:val="en-US"/>
        </w:rPr>
        <w:t xml:space="preserve">Refusal </w:t>
      </w:r>
      <w:r w:rsidRPr="00F44869">
        <w:rPr>
          <w:lang w:val="en-US"/>
        </w:rPr>
        <w:t xml:space="preserve">for a vessel to proceed </w:t>
      </w:r>
      <w:r>
        <w:rPr>
          <w:lang w:val="en-US"/>
        </w:rPr>
        <w:t xml:space="preserve">should </w:t>
      </w:r>
      <w:r w:rsidRPr="00E962C4">
        <w:rPr>
          <w:lang w:val="en-US"/>
        </w:rPr>
        <w:t xml:space="preserve">be unambiguous, clear and </w:t>
      </w:r>
      <w:r>
        <w:rPr>
          <w:lang w:val="en-US"/>
        </w:rPr>
        <w:t xml:space="preserve">may be </w:t>
      </w:r>
      <w:r w:rsidRPr="00E962C4">
        <w:rPr>
          <w:lang w:val="en-US"/>
        </w:rPr>
        <w:t>issued as an instruction.</w:t>
      </w:r>
    </w:p>
    <w:p w14:paraId="1FA3761D" w14:textId="77777777" w:rsidR="00695EC1" w:rsidRPr="00796765" w:rsidRDefault="00DF0658" w:rsidP="00695EC1">
      <w:pPr>
        <w:pStyle w:val="Overskrift3"/>
        <w:rPr>
          <w:lang w:val="en-US"/>
        </w:rPr>
      </w:pPr>
      <w:bookmarkStart w:id="91" w:name="_Toc166755368"/>
      <w:r>
        <w:rPr>
          <w:lang w:val="en-US"/>
        </w:rPr>
        <w:t>R</w:t>
      </w:r>
      <w:r w:rsidR="00695EC1" w:rsidRPr="00796765">
        <w:rPr>
          <w:lang w:val="en-US"/>
        </w:rPr>
        <w:t>esponding to developing unsafe situations</w:t>
      </w:r>
      <w:bookmarkEnd w:id="91"/>
    </w:p>
    <w:p w14:paraId="5CF6EFDB" w14:textId="77777777" w:rsidR="00311465" w:rsidRPr="00B03FDA" w:rsidRDefault="00337D6D" w:rsidP="00B03FDA">
      <w:pPr>
        <w:pStyle w:val="Brdtekst"/>
        <w:rPr>
          <w:lang w:val="en-US"/>
        </w:rPr>
      </w:pPr>
      <w:r w:rsidRPr="009A3B0B">
        <w:rPr>
          <w:lang w:val="en-US"/>
        </w:rPr>
        <w:t>Procedures for</w:t>
      </w:r>
      <w:r w:rsidR="009703BB" w:rsidRPr="009A3B0B">
        <w:rPr>
          <w:lang w:val="en-US"/>
        </w:rPr>
        <w:t xml:space="preserve"> </w:t>
      </w:r>
      <w:r w:rsidR="00311465" w:rsidRPr="00B03FDA">
        <w:rPr>
          <w:lang w:val="en-US"/>
        </w:rPr>
        <w:t>responding to developing unsafe situations should be established, and may include:</w:t>
      </w:r>
    </w:p>
    <w:p w14:paraId="085C7CAE" w14:textId="1CB0814C" w:rsidR="00311465" w:rsidRPr="00B03FDA" w:rsidRDefault="00401891" w:rsidP="00BC1231">
      <w:pPr>
        <w:pStyle w:val="Bullet1"/>
        <w:rPr>
          <w:lang w:val="en-US"/>
        </w:rPr>
      </w:pPr>
      <w:r>
        <w:rPr>
          <w:lang w:val="en-US"/>
        </w:rPr>
        <w:t>A</w:t>
      </w:r>
      <w:r w:rsidR="00311465" w:rsidRPr="00B03FDA">
        <w:rPr>
          <w:lang w:val="en-US"/>
        </w:rPr>
        <w:t xml:space="preserve"> </w:t>
      </w:r>
      <w:r w:rsidR="005E621E">
        <w:rPr>
          <w:rFonts w:asciiTheme="majorHAnsi" w:hAnsiTheme="majorHAnsi"/>
          <w:lang w:val="en-US"/>
        </w:rPr>
        <w:t>vessel</w:t>
      </w:r>
      <w:r w:rsidR="00311465" w:rsidRPr="00B03FDA">
        <w:rPr>
          <w:lang w:val="en-US"/>
        </w:rPr>
        <w:t xml:space="preserve"> unsure of its route or position</w:t>
      </w:r>
    </w:p>
    <w:p w14:paraId="5F27C3B3" w14:textId="1B04220E" w:rsidR="00311465" w:rsidRPr="009A3B0B"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deviating from the route</w:t>
      </w:r>
    </w:p>
    <w:p w14:paraId="138B957A" w14:textId="44EC3F6C" w:rsidR="00311465" w:rsidRPr="009A3B0B"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requiring guidance to an anchoring position</w:t>
      </w:r>
    </w:p>
    <w:p w14:paraId="6CF22EED" w14:textId="4C6B4CA7" w:rsidR="00311465" w:rsidRPr="009A3B0B"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that has defects or deficiencies, such as navigation or manoeuvring equipment failure</w:t>
      </w:r>
    </w:p>
    <w:p w14:paraId="21FF307D" w14:textId="664D2DFE" w:rsidR="00311465" w:rsidRPr="009A3B0B" w:rsidRDefault="00401891" w:rsidP="00BC1231">
      <w:pPr>
        <w:pStyle w:val="Bullet1"/>
        <w:rPr>
          <w:lang w:val="en-US"/>
        </w:rPr>
      </w:pPr>
      <w:r>
        <w:rPr>
          <w:lang w:val="en-US"/>
        </w:rPr>
        <w:t>M</w:t>
      </w:r>
      <w:r w:rsidR="00311465" w:rsidRPr="009A3B0B">
        <w:rPr>
          <w:lang w:val="en-US"/>
        </w:rPr>
        <w:t>eteorological conditions (</w:t>
      </w:r>
      <w:r>
        <w:rPr>
          <w:lang w:val="en-US"/>
        </w:rPr>
        <w:t xml:space="preserve">e.g., </w:t>
      </w:r>
      <w:r w:rsidR="00F81B3C">
        <w:rPr>
          <w:lang w:val="en-US"/>
        </w:rPr>
        <w:t>low visibility, strong winds)</w:t>
      </w:r>
    </w:p>
    <w:p w14:paraId="55F3DE96" w14:textId="6DEC20E0" w:rsidR="00311465"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at risk</w:t>
      </w:r>
      <w:r w:rsidR="00F81B3C">
        <w:rPr>
          <w:lang w:val="en-US"/>
        </w:rPr>
        <w:t xml:space="preserve"> of grounding or collision</w:t>
      </w:r>
    </w:p>
    <w:p w14:paraId="07AEFCA8" w14:textId="619C85EE" w:rsidR="00F81B3C" w:rsidRDefault="00401891" w:rsidP="00BC1231">
      <w:pPr>
        <w:pStyle w:val="Bullet1"/>
        <w:rPr>
          <w:lang w:val="en-US"/>
        </w:rPr>
      </w:pPr>
      <w:r>
        <w:rPr>
          <w:lang w:val="en-US"/>
        </w:rPr>
        <w:t>E</w:t>
      </w:r>
      <w:r w:rsidR="00F81B3C">
        <w:rPr>
          <w:lang w:val="en-US"/>
        </w:rPr>
        <w:t>mergency response or support to emergency services</w:t>
      </w:r>
    </w:p>
    <w:p w14:paraId="5F1F7C8A" w14:textId="215F235B" w:rsidR="00F81B3C" w:rsidRDefault="00401891" w:rsidP="00BC1231">
      <w:pPr>
        <w:pStyle w:val="Bullet1"/>
        <w:rPr>
          <w:lang w:val="en-US"/>
        </w:rPr>
      </w:pPr>
      <w:r>
        <w:rPr>
          <w:rFonts w:asciiTheme="majorHAnsi" w:hAnsiTheme="majorHAnsi"/>
          <w:lang w:val="en-US"/>
        </w:rPr>
        <w:t>A</w:t>
      </w:r>
      <w:r w:rsidR="00DA2A27">
        <w:rPr>
          <w:rFonts w:asciiTheme="majorHAnsi" w:hAnsiTheme="majorHAnsi"/>
          <w:lang w:val="en-US"/>
        </w:rPr>
        <w:t xml:space="preserve"> </w:t>
      </w:r>
      <w:r w:rsidR="005E621E">
        <w:rPr>
          <w:rFonts w:asciiTheme="majorHAnsi" w:hAnsiTheme="majorHAnsi"/>
          <w:lang w:val="en-US"/>
        </w:rPr>
        <w:t>vessel</w:t>
      </w:r>
      <w:r w:rsidR="00F81B3C">
        <w:rPr>
          <w:lang w:val="en-US"/>
        </w:rPr>
        <w:t xml:space="preserve"> deviating from passage plan</w:t>
      </w:r>
    </w:p>
    <w:p w14:paraId="55F9AD39" w14:textId="6C4D57ED" w:rsidR="00F81B3C" w:rsidRPr="00255809" w:rsidRDefault="00401891" w:rsidP="00BC1231">
      <w:pPr>
        <w:pStyle w:val="Bullet1"/>
        <w:rPr>
          <w:lang w:val="en-US"/>
        </w:rPr>
      </w:pPr>
      <w:r>
        <w:rPr>
          <w:lang w:val="en-US"/>
        </w:rPr>
        <w:t>A</w:t>
      </w:r>
      <w:r w:rsidR="00F81B3C" w:rsidRPr="00255809">
        <w:rPr>
          <w:lang w:val="en-US"/>
        </w:rPr>
        <w:t xml:space="preserve">ssistance to a </w:t>
      </w:r>
      <w:r w:rsidR="005E621E">
        <w:rPr>
          <w:rFonts w:asciiTheme="majorHAnsi" w:hAnsiTheme="majorHAnsi"/>
          <w:lang w:val="en-US"/>
        </w:rPr>
        <w:t>vessel</w:t>
      </w:r>
      <w:r w:rsidR="00F81B3C" w:rsidRPr="00255809">
        <w:rPr>
          <w:lang w:val="en-US"/>
        </w:rPr>
        <w:t xml:space="preserve"> to support the unexpected incapacity of a key member of the bridge team</w:t>
      </w:r>
    </w:p>
    <w:p w14:paraId="66773D8B" w14:textId="089F6AEF" w:rsidR="00695EC1" w:rsidRPr="00255809" w:rsidRDefault="00AB3D74" w:rsidP="00EB7279">
      <w:pPr>
        <w:pStyle w:val="Brdtekst"/>
        <w:rPr>
          <w:lang w:val="en-US"/>
        </w:rPr>
      </w:pPr>
      <w:r w:rsidRPr="00255809">
        <w:rPr>
          <w:lang w:val="en-US"/>
        </w:rPr>
        <w:t>I</w:t>
      </w:r>
      <w:r w:rsidR="00F81B3C" w:rsidRPr="00255809">
        <w:rPr>
          <w:lang w:val="en-US"/>
        </w:rPr>
        <w:t xml:space="preserve">ALA Guideline </w:t>
      </w:r>
      <w:r w:rsidR="00FB4D0E" w:rsidRPr="00255809">
        <w:rPr>
          <w:lang w:val="en-US"/>
        </w:rPr>
        <w:t>G</w:t>
      </w:r>
      <w:r w:rsidR="00F81B3C" w:rsidRPr="00255809">
        <w:rPr>
          <w:lang w:val="en-US"/>
        </w:rPr>
        <w:t xml:space="preserve">1089 </w:t>
      </w:r>
      <w:r w:rsidR="00DA2A27" w:rsidRPr="00BF5F4A">
        <w:rPr>
          <w:i/>
          <w:iCs/>
          <w:lang w:val="en-US"/>
        </w:rPr>
        <w:t>Provision of VTS Services</w:t>
      </w:r>
      <w:r w:rsidR="00DA2A27">
        <w:rPr>
          <w:lang w:val="en-US"/>
        </w:rPr>
        <w:t xml:space="preserve"> </w:t>
      </w:r>
      <w:r w:rsidR="000C53DC">
        <w:rPr>
          <w:lang w:val="en-US"/>
        </w:rPr>
        <w:fldChar w:fldCharType="begin"/>
      </w:r>
      <w:r w:rsidR="000C53DC">
        <w:rPr>
          <w:lang w:val="en-US"/>
        </w:rPr>
        <w:instrText xml:space="preserve"> REF _Ref71197027 \r \h </w:instrText>
      </w:r>
      <w:r w:rsidR="000C53DC">
        <w:rPr>
          <w:lang w:val="en-US"/>
        </w:rPr>
      </w:r>
      <w:r w:rsidR="000C53DC">
        <w:rPr>
          <w:lang w:val="en-US"/>
        </w:rPr>
        <w:fldChar w:fldCharType="separate"/>
      </w:r>
      <w:r w:rsidR="00EB4111">
        <w:rPr>
          <w:lang w:val="en-US"/>
        </w:rPr>
        <w:t>[15]</w:t>
      </w:r>
      <w:r w:rsidR="000C53DC">
        <w:rPr>
          <w:lang w:val="en-US"/>
        </w:rPr>
        <w:fldChar w:fldCharType="end"/>
      </w:r>
      <w:r w:rsidR="00F44B89" w:rsidRPr="00255809">
        <w:rPr>
          <w:lang w:val="en-US"/>
        </w:rPr>
        <w:t xml:space="preserve">states </w:t>
      </w:r>
      <w:r w:rsidR="00F81B3C" w:rsidRPr="00255809">
        <w:rPr>
          <w:lang w:val="en-US"/>
        </w:rPr>
        <w:t xml:space="preserve">that “before navigational support is provided </w:t>
      </w:r>
      <w:r w:rsidRPr="00255809">
        <w:rPr>
          <w:lang w:val="en-US"/>
        </w:rPr>
        <w:t xml:space="preserve">and if time permits, </w:t>
      </w:r>
      <w:r w:rsidR="00F81B3C" w:rsidRPr="00255809">
        <w:rPr>
          <w:lang w:val="en-US"/>
        </w:rPr>
        <w:t>a VTS should make an assessment of capabilities and conduct other relevant checks” whilst recognizing that, when the need is observed to be necessary by the VTS, early intervention is likely to be necessary, which may pre</w:t>
      </w:r>
      <w:r w:rsidR="00357A41" w:rsidRPr="00255809">
        <w:rPr>
          <w:lang w:val="en-US"/>
        </w:rPr>
        <w:t>clude pre-assessment checks being carried out.</w:t>
      </w:r>
    </w:p>
    <w:p w14:paraId="0780F589" w14:textId="7E952A4A" w:rsidR="00357A41" w:rsidRDefault="00357A41" w:rsidP="00EB7279">
      <w:pPr>
        <w:pStyle w:val="Brdtekst"/>
        <w:rPr>
          <w:lang w:val="en-US"/>
        </w:rPr>
      </w:pPr>
      <w:r w:rsidRPr="00255809">
        <w:rPr>
          <w:lang w:val="en-US"/>
        </w:rPr>
        <w:t xml:space="preserve">Some considerations for making a pre-assessment prior to the provision of navigational support are provided </w:t>
      </w:r>
      <w:r w:rsidR="00DA2A27">
        <w:rPr>
          <w:lang w:val="en-US"/>
        </w:rPr>
        <w:t>in annex</w:t>
      </w:r>
      <w:r w:rsidR="00DA2A27" w:rsidRPr="00255809">
        <w:rPr>
          <w:lang w:val="en-US"/>
        </w:rPr>
        <w:t xml:space="preserve"> </w:t>
      </w:r>
      <w:r w:rsidRPr="00255809">
        <w:rPr>
          <w:lang w:val="en-US"/>
        </w:rPr>
        <w:t>A.</w:t>
      </w:r>
    </w:p>
    <w:p w14:paraId="5BA4B2FF" w14:textId="7A96604E" w:rsidR="00C479BD" w:rsidRPr="00255809" w:rsidRDefault="00623302" w:rsidP="00EB7279">
      <w:pPr>
        <w:pStyle w:val="Brdtekst"/>
        <w:rPr>
          <w:lang w:val="en-US"/>
        </w:rPr>
      </w:pPr>
      <w:r>
        <w:rPr>
          <w:lang w:val="en-US"/>
        </w:rPr>
        <w:t xml:space="preserve">Please note, </w:t>
      </w:r>
      <w:r w:rsidR="00C479BD" w:rsidRPr="00C479BD">
        <w:rPr>
          <w:lang w:val="en-US"/>
        </w:rPr>
        <w:t xml:space="preserve">Guideline </w:t>
      </w:r>
      <w:r w:rsidR="00C479BD" w:rsidRPr="00BF5F4A">
        <w:rPr>
          <w:i/>
          <w:iCs/>
          <w:lang w:val="en-US"/>
        </w:rPr>
        <w:t>G1089 Provision of VTS Services</w:t>
      </w:r>
      <w:r w:rsidR="00C479BD" w:rsidRPr="00C479BD">
        <w:rPr>
          <w:lang w:val="en-US"/>
        </w:rPr>
        <w:t xml:space="preserve"> provides further guidance on the provision of </w:t>
      </w:r>
      <w:r w:rsidR="00E8252E">
        <w:rPr>
          <w:lang w:val="en-US"/>
        </w:rPr>
        <w:t xml:space="preserve">a </w:t>
      </w:r>
      <w:r w:rsidR="00C479BD" w:rsidRPr="00C479BD">
        <w:rPr>
          <w:lang w:val="en-US"/>
        </w:rPr>
        <w:t xml:space="preserve">VTS to participating ships in a harmonized manner in accordance with IMO </w:t>
      </w:r>
      <w:r w:rsidR="00C479BD" w:rsidRPr="00CB7B4B">
        <w:rPr>
          <w:lang w:val="en-US"/>
        </w:rPr>
        <w:t xml:space="preserve">Resolution </w:t>
      </w:r>
      <w:r w:rsidR="00C479BD" w:rsidRPr="00CB7B4B">
        <w:rPr>
          <w:i/>
          <w:iCs/>
          <w:lang w:val="en-US"/>
        </w:rPr>
        <w:t>A.</w:t>
      </w:r>
      <w:r w:rsidR="00CB7B4B" w:rsidRPr="00BC1231">
        <w:rPr>
          <w:i/>
          <w:iCs/>
          <w:lang w:val="en-US"/>
        </w:rPr>
        <w:t>1158</w:t>
      </w:r>
      <w:r w:rsidR="00E8252E" w:rsidRPr="00BC1231">
        <w:rPr>
          <w:i/>
          <w:iCs/>
          <w:lang w:val="en-US"/>
        </w:rPr>
        <w:t>(</w:t>
      </w:r>
      <w:r w:rsidR="00CB7B4B" w:rsidRPr="00BC1231">
        <w:rPr>
          <w:i/>
          <w:iCs/>
          <w:lang w:val="en-US"/>
        </w:rPr>
        <w:t>32</w:t>
      </w:r>
      <w:r w:rsidR="00E8252E" w:rsidRPr="00BC1231">
        <w:rPr>
          <w:i/>
          <w:iCs/>
          <w:lang w:val="en-US"/>
        </w:rPr>
        <w:t>)</w:t>
      </w:r>
      <w:r w:rsidR="00C479BD" w:rsidRPr="00CB7B4B">
        <w:rPr>
          <w:lang w:val="en-US"/>
        </w:rPr>
        <w:t xml:space="preserve"> and</w:t>
      </w:r>
      <w:r w:rsidR="00C479BD" w:rsidRPr="00C479BD">
        <w:rPr>
          <w:lang w:val="en-US"/>
        </w:rPr>
        <w:t xml:space="preserve"> IALA Standards.</w:t>
      </w:r>
    </w:p>
    <w:p w14:paraId="2C1ABF9E" w14:textId="77777777" w:rsidR="005733F7" w:rsidRDefault="005733F7" w:rsidP="005733F7">
      <w:pPr>
        <w:pStyle w:val="Overskrift3"/>
        <w:rPr>
          <w:lang w:val="en-US"/>
        </w:rPr>
      </w:pPr>
      <w:bookmarkStart w:id="92" w:name="_Toc71197503"/>
      <w:bookmarkStart w:id="93" w:name="_Toc166755369"/>
      <w:bookmarkEnd w:id="92"/>
      <w:r>
        <w:rPr>
          <w:lang w:val="en-US"/>
        </w:rPr>
        <w:t>Vessels at Anchor</w:t>
      </w:r>
      <w:bookmarkEnd w:id="93"/>
    </w:p>
    <w:p w14:paraId="1935CAEC" w14:textId="77777777" w:rsidR="005733F7" w:rsidRPr="00BD212E" w:rsidRDefault="005733F7" w:rsidP="005733F7">
      <w:pPr>
        <w:pStyle w:val="Brdteks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3FB66DE4" w14:textId="75F99495"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4A29978" w14:textId="02502145"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w:t>
      </w:r>
      <w:r w:rsidR="00BF3177">
        <w:rPr>
          <w:lang w:val="en-US"/>
        </w:rPr>
        <w:t>s</w:t>
      </w:r>
    </w:p>
    <w:p w14:paraId="7CE68208" w14:textId="205DE97C"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00515D4D">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32176D42" w14:textId="0347F442" w:rsidR="005733F7" w:rsidRPr="00BD212E" w:rsidRDefault="005733F7" w:rsidP="005733F7">
      <w:pPr>
        <w:pStyle w:val="Bullet1"/>
        <w:rPr>
          <w:lang w:val="en-US"/>
        </w:rPr>
      </w:pPr>
      <w:r w:rsidRPr="00BD212E">
        <w:rPr>
          <w:lang w:val="en-US"/>
        </w:rPr>
        <w:t>Non-</w:t>
      </w:r>
      <w:r w:rsidRPr="007E0864">
        <w:rPr>
          <w:lang w:val="en-US"/>
        </w:rPr>
        <w:t>compliance</w:t>
      </w:r>
      <w:r w:rsidRPr="007E0864">
        <w:rPr>
          <w:spacing w:val="-1"/>
          <w:lang w:val="en-US"/>
        </w:rPr>
        <w:t xml:space="preserve"> </w:t>
      </w:r>
      <w:r w:rsidRPr="007E0864">
        <w:rPr>
          <w:lang w:val="en-US"/>
        </w:rPr>
        <w:t>with</w:t>
      </w:r>
      <w:r w:rsidRPr="007E0864">
        <w:rPr>
          <w:spacing w:val="11"/>
          <w:lang w:val="en-US"/>
        </w:rPr>
        <w:t xml:space="preserve"> </w:t>
      </w:r>
      <w:r w:rsidRPr="007E0864">
        <w:rPr>
          <w:lang w:val="en-US"/>
        </w:rPr>
        <w:t>the</w:t>
      </w:r>
      <w:r w:rsidRPr="007E0864">
        <w:rPr>
          <w:spacing w:val="12"/>
          <w:lang w:val="en-US"/>
        </w:rPr>
        <w:t xml:space="preserve"> </w:t>
      </w:r>
      <w:r w:rsidRPr="007E0864">
        <w:rPr>
          <w:lang w:val="en-US"/>
        </w:rPr>
        <w:t>requirements</w:t>
      </w:r>
      <w:r w:rsidRPr="007E0864">
        <w:rPr>
          <w:spacing w:val="2"/>
          <w:lang w:val="en-US"/>
        </w:rPr>
        <w:t xml:space="preserve"> </w:t>
      </w:r>
      <w:r w:rsidRPr="007E0864">
        <w:rPr>
          <w:lang w:val="en-US"/>
        </w:rPr>
        <w:t>and</w:t>
      </w:r>
      <w:r w:rsidRPr="007E0864">
        <w:rPr>
          <w:spacing w:val="11"/>
          <w:lang w:val="en-US"/>
        </w:rPr>
        <w:t xml:space="preserve"> </w:t>
      </w:r>
      <w:r w:rsidRPr="007E0864">
        <w:rPr>
          <w:lang w:val="en-US"/>
        </w:rPr>
        <w:t>procedures</w:t>
      </w:r>
      <w:r w:rsidRPr="007E0864">
        <w:rPr>
          <w:spacing w:val="4"/>
          <w:lang w:val="en-US"/>
        </w:rPr>
        <w:t xml:space="preserve"> </w:t>
      </w:r>
      <w:r w:rsidRPr="007E0864">
        <w:rPr>
          <w:lang w:val="en-US"/>
        </w:rPr>
        <w:t>for</w:t>
      </w:r>
      <w:r w:rsidRPr="007E0864">
        <w:rPr>
          <w:spacing w:val="12"/>
          <w:lang w:val="en-US"/>
        </w:rPr>
        <w:t xml:space="preserve"> </w:t>
      </w:r>
      <w:r w:rsidRPr="007E0864">
        <w:rPr>
          <w:spacing w:val="1"/>
          <w:lang w:val="en-US"/>
        </w:rPr>
        <w:t>t</w:t>
      </w:r>
      <w:r w:rsidRPr="007E0864">
        <w:rPr>
          <w:lang w:val="en-US"/>
        </w:rPr>
        <w:t>he</w:t>
      </w:r>
      <w:r w:rsidRPr="00BD212E">
        <w:rPr>
          <w:lang w:val="en-US"/>
        </w:rPr>
        <w:t xml:space="preserve"> VTS</w:t>
      </w:r>
      <w:r w:rsidRPr="00BD212E">
        <w:rPr>
          <w:spacing w:val="-4"/>
          <w:lang w:val="en-US"/>
        </w:rPr>
        <w:t xml:space="preserve"> </w:t>
      </w:r>
      <w:r w:rsidRPr="00BD212E">
        <w:rPr>
          <w:lang w:val="en-US"/>
        </w:rPr>
        <w:t>area</w:t>
      </w:r>
    </w:p>
    <w:p w14:paraId="47C75CA9" w14:textId="7A7230F6" w:rsidR="0051062E" w:rsidRPr="00BD212E" w:rsidRDefault="00363492" w:rsidP="0051062E">
      <w:pPr>
        <w:pStyle w:val="Bullet1"/>
        <w:rPr>
          <w:lang w:val="en-US"/>
        </w:rPr>
      </w:pPr>
      <w:r w:rsidRPr="007E0864">
        <w:rPr>
          <w:lang w:val="en-US"/>
        </w:rPr>
        <w:t>I</w:t>
      </w:r>
      <w:r w:rsidR="0051062E" w:rsidRPr="007E0864">
        <w:rPr>
          <w:lang w:val="en-US"/>
        </w:rPr>
        <w:t>nformation</w:t>
      </w:r>
      <w:r w:rsidR="0051062E" w:rsidRPr="007E0864">
        <w:rPr>
          <w:spacing w:val="-11"/>
          <w:lang w:val="en-US"/>
        </w:rPr>
        <w:t xml:space="preserve"> </w:t>
      </w:r>
      <w:r w:rsidR="0051062E" w:rsidRPr="007E0864">
        <w:rPr>
          <w:lang w:val="en-US"/>
        </w:rPr>
        <w:t>exchange</w:t>
      </w:r>
      <w:r w:rsidR="0051062E" w:rsidRPr="00BD212E">
        <w:rPr>
          <w:lang w:val="en-US"/>
        </w:rPr>
        <w:t>/update</w:t>
      </w:r>
      <w:r w:rsidR="0051062E" w:rsidRPr="00BD212E">
        <w:rPr>
          <w:spacing w:val="-17"/>
          <w:lang w:val="en-US"/>
        </w:rPr>
        <w:t xml:space="preserve"> </w:t>
      </w:r>
      <w:r w:rsidR="0051062E" w:rsidRPr="00BD212E">
        <w:rPr>
          <w:lang w:val="en-US"/>
        </w:rPr>
        <w:t>on</w:t>
      </w:r>
      <w:r w:rsidR="0051062E" w:rsidRPr="00BD212E">
        <w:rPr>
          <w:spacing w:val="-3"/>
          <w:lang w:val="en-US"/>
        </w:rPr>
        <w:t xml:space="preserve"> </w:t>
      </w:r>
      <w:r w:rsidR="0051062E" w:rsidRPr="00BD212E">
        <w:rPr>
          <w:lang w:val="en-US"/>
        </w:rPr>
        <w:t>allied</w:t>
      </w:r>
      <w:r w:rsidR="0051062E" w:rsidRPr="00BD212E">
        <w:rPr>
          <w:spacing w:val="-5"/>
          <w:lang w:val="en-US"/>
        </w:rPr>
        <w:t xml:space="preserve"> </w:t>
      </w:r>
      <w:r w:rsidR="0051062E" w:rsidRPr="00BD212E">
        <w:rPr>
          <w:lang w:val="en-US"/>
        </w:rPr>
        <w:t>services</w:t>
      </w:r>
    </w:p>
    <w:p w14:paraId="463A9783" w14:textId="77777777" w:rsidR="005733F7" w:rsidRDefault="005733F7" w:rsidP="005733F7">
      <w:pPr>
        <w:pStyle w:val="Overskrift3"/>
        <w:rPr>
          <w:lang w:val="en-US"/>
        </w:rPr>
      </w:pPr>
      <w:bookmarkStart w:id="94" w:name="_Toc49123593"/>
      <w:bookmarkStart w:id="95" w:name="_Toc49123817"/>
      <w:bookmarkStart w:id="96" w:name="_Toc49124489"/>
      <w:bookmarkStart w:id="97" w:name="_Toc49124650"/>
      <w:bookmarkStart w:id="98" w:name="_Toc166755370"/>
      <w:bookmarkEnd w:id="94"/>
      <w:bookmarkEnd w:id="95"/>
      <w:bookmarkEnd w:id="96"/>
      <w:bookmarkEnd w:id="97"/>
      <w:r>
        <w:rPr>
          <w:lang w:val="en-US"/>
        </w:rPr>
        <w:t>Vessels at Berth</w:t>
      </w:r>
      <w:bookmarkEnd w:id="98"/>
    </w:p>
    <w:p w14:paraId="50D34771" w14:textId="77777777" w:rsidR="005733F7" w:rsidRPr="00BD212E" w:rsidRDefault="005733F7" w:rsidP="005733F7">
      <w:pPr>
        <w:pStyle w:val="Brdtekst"/>
        <w:rPr>
          <w:lang w:val="en-US"/>
        </w:rPr>
      </w:pPr>
      <w:r w:rsidRPr="00BD212E">
        <w:rPr>
          <w:lang w:val="en-US"/>
        </w:rPr>
        <w:t>P</w:t>
      </w:r>
      <w:r w:rsidR="005A5E20">
        <w:rPr>
          <w:lang w:val="en-US"/>
        </w:rPr>
        <w:t>rocesses and p</w:t>
      </w:r>
      <w:r w:rsidRPr="00BD212E">
        <w:rPr>
          <w:lang w:val="en-US"/>
        </w:rPr>
        <w:t>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5468A57F" w14:textId="09CD34ED" w:rsidR="005733F7"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4DA1E51C" w14:textId="20740D57" w:rsidR="00546375" w:rsidRPr="00BD212E" w:rsidRDefault="00546375" w:rsidP="005733F7">
      <w:pPr>
        <w:pStyle w:val="Bullet1"/>
        <w:rPr>
          <w:lang w:val="en-US"/>
        </w:rPr>
      </w:pPr>
      <w:r w:rsidRPr="00BD212E">
        <w:rPr>
          <w:lang w:val="en-US"/>
        </w:rPr>
        <w:t>Non-</w:t>
      </w:r>
      <w:r w:rsidRPr="007E0864">
        <w:rPr>
          <w:lang w:val="en-US"/>
        </w:rPr>
        <w:t>compliance</w:t>
      </w:r>
      <w:r w:rsidRPr="007E0864">
        <w:rPr>
          <w:spacing w:val="-16"/>
          <w:lang w:val="en-US"/>
        </w:rPr>
        <w:t xml:space="preserve"> </w:t>
      </w:r>
      <w:r w:rsidRPr="007E0864">
        <w:rPr>
          <w:lang w:val="en-US"/>
        </w:rPr>
        <w:t>with</w:t>
      </w:r>
      <w:r w:rsidRPr="007E0864">
        <w:rPr>
          <w:spacing w:val="-4"/>
          <w:lang w:val="en-US"/>
        </w:rPr>
        <w:t xml:space="preserve"> </w:t>
      </w:r>
      <w:r w:rsidRPr="007E0864">
        <w:rPr>
          <w:lang w:val="en-US"/>
        </w:rPr>
        <w:t>reporting requirements</w:t>
      </w:r>
    </w:p>
    <w:p w14:paraId="56DF3332" w14:textId="35A6E4BA"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00515D4D">
        <w:rPr>
          <w:lang w:val="en-US"/>
        </w:rPr>
        <w:t>,</w:t>
      </w:r>
      <w:r w:rsidRPr="00515D4D">
        <w:rPr>
          <w:lang w:val="en-US"/>
        </w:rPr>
        <w:t xml:space="preserve"> </w:t>
      </w:r>
      <w:r w:rsidR="00546375" w:rsidRPr="00515D4D">
        <w:rPr>
          <w:lang w:val="en-US"/>
        </w:rPr>
        <w:t xml:space="preserve">including security </w:t>
      </w:r>
      <w:r w:rsidRPr="00BD212E">
        <w:rPr>
          <w:lang w:val="en-US"/>
        </w:rPr>
        <w:t>level</w:t>
      </w:r>
    </w:p>
    <w:p w14:paraId="4BBBDEB4" w14:textId="22C42311"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00E962DB">
        <w:rPr>
          <w:spacing w:val="-8"/>
          <w:lang w:val="en-US"/>
        </w:rPr>
        <w:t xml:space="preserve">a </w:t>
      </w:r>
      <w:r w:rsidRPr="00BD212E">
        <w:rPr>
          <w:lang w:val="en-US"/>
        </w:rPr>
        <w:t>c</w:t>
      </w:r>
      <w:r w:rsidRPr="00BD212E">
        <w:rPr>
          <w:spacing w:val="-1"/>
          <w:lang w:val="en-US"/>
        </w:rPr>
        <w:t>o</w:t>
      </w:r>
      <w:r w:rsidRPr="00BD212E">
        <w:rPr>
          <w:lang w:val="en-US"/>
        </w:rPr>
        <w:t>mmunication</w:t>
      </w:r>
      <w:r w:rsidRPr="00BD212E">
        <w:rPr>
          <w:spacing w:val="-16"/>
          <w:lang w:val="en-US"/>
        </w:rPr>
        <w:t xml:space="preserve"> </w:t>
      </w:r>
      <w:r w:rsidRPr="00BD212E">
        <w:rPr>
          <w:lang w:val="en-US"/>
        </w:rPr>
        <w:t>watch</w:t>
      </w:r>
    </w:p>
    <w:p w14:paraId="015B7B8E" w14:textId="021DC7E0" w:rsidR="005733F7" w:rsidRPr="00BD212E" w:rsidRDefault="005733F7" w:rsidP="00350B87">
      <w:pPr>
        <w:pStyle w:val="Bullet1"/>
        <w:jc w:val="both"/>
        <w:rPr>
          <w:lang w:val="en-US"/>
        </w:rPr>
      </w:pPr>
      <w:r w:rsidRPr="00BD212E">
        <w:rPr>
          <w:lang w:val="en-US"/>
        </w:rPr>
        <w:lastRenderedPageBreak/>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r w:rsidR="00546375">
        <w:rPr>
          <w:lang w:val="en-US"/>
        </w:rPr>
        <w:t xml:space="preserve"> </w:t>
      </w:r>
      <w:r w:rsidR="00C80789">
        <w:rPr>
          <w:lang w:val="en-US"/>
        </w:rPr>
        <w:t>(</w:t>
      </w:r>
      <w:r w:rsidR="00401891">
        <w:rPr>
          <w:lang w:val="en-US"/>
        </w:rPr>
        <w:t xml:space="preserve">e.g., </w:t>
      </w:r>
      <w:r w:rsidR="00C80789">
        <w:rPr>
          <w:lang w:val="en-US"/>
        </w:rPr>
        <w:t>during</w:t>
      </w:r>
      <w:r w:rsidR="00546375">
        <w:rPr>
          <w:lang w:val="en-US"/>
        </w:rPr>
        <w:t xml:space="preserve"> bunkering</w:t>
      </w:r>
      <w:r w:rsidR="00C80789">
        <w:rPr>
          <w:lang w:val="en-US"/>
        </w:rPr>
        <w:t xml:space="preserve"> or crane operations)</w:t>
      </w:r>
    </w:p>
    <w:p w14:paraId="2D9FBA19" w14:textId="76D67613" w:rsidR="00546375" w:rsidRPr="00546375" w:rsidRDefault="005733F7" w:rsidP="00350B87">
      <w:pPr>
        <w:pStyle w:val="Bullet1"/>
        <w:jc w:val="both"/>
        <w:rPr>
          <w:lang w:val="en-US"/>
        </w:rPr>
      </w:pPr>
      <w:r w:rsidRPr="00BD212E">
        <w:rPr>
          <w:lang w:val="en-US"/>
        </w:rPr>
        <w:t>Reporting</w:t>
      </w:r>
      <w:r w:rsidRPr="00BD212E">
        <w:rPr>
          <w:spacing w:val="-10"/>
          <w:lang w:val="en-US"/>
        </w:rPr>
        <w:t xml:space="preserve"> </w:t>
      </w:r>
      <w:r w:rsidRPr="00BD212E">
        <w:rPr>
          <w:lang w:val="en-US"/>
        </w:rPr>
        <w:t>requirement</w:t>
      </w:r>
      <w:r w:rsidR="00D0518A">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p>
    <w:p w14:paraId="63B31DCF" w14:textId="1C7CAD4B" w:rsidR="0051062E" w:rsidRPr="00BD212E" w:rsidRDefault="00363492" w:rsidP="00350B87">
      <w:pPr>
        <w:pStyle w:val="Bullet1"/>
        <w:jc w:val="both"/>
        <w:rPr>
          <w:lang w:val="en-US"/>
        </w:rPr>
      </w:pPr>
      <w:r w:rsidRPr="007E0864">
        <w:rPr>
          <w:lang w:val="en-US"/>
        </w:rPr>
        <w:t>I</w:t>
      </w:r>
      <w:r w:rsidR="0051062E" w:rsidRPr="007E0864">
        <w:rPr>
          <w:lang w:val="en-US"/>
        </w:rPr>
        <w:t>nformation</w:t>
      </w:r>
      <w:r w:rsidR="0051062E" w:rsidRPr="007E0864">
        <w:rPr>
          <w:spacing w:val="-11"/>
          <w:lang w:val="en-US"/>
        </w:rPr>
        <w:t xml:space="preserve"> </w:t>
      </w:r>
      <w:r w:rsidR="0051062E" w:rsidRPr="007E0864">
        <w:rPr>
          <w:lang w:val="en-US"/>
        </w:rPr>
        <w:t>exchange</w:t>
      </w:r>
      <w:r w:rsidR="0051062E" w:rsidRPr="00BD212E">
        <w:rPr>
          <w:lang w:val="en-US"/>
        </w:rPr>
        <w:t>/update</w:t>
      </w:r>
      <w:r w:rsidR="0051062E" w:rsidRPr="00BD212E">
        <w:rPr>
          <w:spacing w:val="-17"/>
          <w:lang w:val="en-US"/>
        </w:rPr>
        <w:t xml:space="preserve"> </w:t>
      </w:r>
      <w:r w:rsidR="0051062E" w:rsidRPr="00BD212E">
        <w:rPr>
          <w:lang w:val="en-US"/>
        </w:rPr>
        <w:t>on</w:t>
      </w:r>
      <w:r w:rsidR="0051062E" w:rsidRPr="00BD212E">
        <w:rPr>
          <w:spacing w:val="-3"/>
          <w:lang w:val="en-US"/>
        </w:rPr>
        <w:t xml:space="preserve"> </w:t>
      </w:r>
      <w:r w:rsidR="0051062E" w:rsidRPr="00BD212E">
        <w:rPr>
          <w:lang w:val="en-US"/>
        </w:rPr>
        <w:t>allied</w:t>
      </w:r>
      <w:r w:rsidR="0051062E" w:rsidRPr="00BD212E">
        <w:rPr>
          <w:spacing w:val="-5"/>
          <w:lang w:val="en-US"/>
        </w:rPr>
        <w:t xml:space="preserve"> </w:t>
      </w:r>
      <w:r w:rsidR="0051062E" w:rsidRPr="00BD212E">
        <w:rPr>
          <w:lang w:val="en-US"/>
        </w:rPr>
        <w:t>services</w:t>
      </w:r>
    </w:p>
    <w:p w14:paraId="698B738A" w14:textId="77777777" w:rsidR="005733F7" w:rsidRDefault="005733F7" w:rsidP="00350B87">
      <w:pPr>
        <w:pStyle w:val="Overskrift3"/>
        <w:jc w:val="both"/>
        <w:rPr>
          <w:lang w:val="en-US"/>
        </w:rPr>
      </w:pPr>
      <w:bookmarkStart w:id="99" w:name="_Toc49123595"/>
      <w:bookmarkStart w:id="100" w:name="_Toc49123819"/>
      <w:bookmarkStart w:id="101" w:name="_Toc49124491"/>
      <w:bookmarkStart w:id="102" w:name="_Toc49124652"/>
      <w:bookmarkStart w:id="103" w:name="_Toc166755371"/>
      <w:bookmarkEnd w:id="99"/>
      <w:bookmarkEnd w:id="100"/>
      <w:bookmarkEnd w:id="101"/>
      <w:bookmarkEnd w:id="102"/>
      <w:r>
        <w:rPr>
          <w:lang w:val="en-US"/>
        </w:rPr>
        <w:t>Vessels Departing the VTS Area</w:t>
      </w:r>
      <w:bookmarkEnd w:id="103"/>
    </w:p>
    <w:p w14:paraId="25DC557E" w14:textId="77777777" w:rsidR="005733F7" w:rsidRPr="00BD212E" w:rsidRDefault="005733F7" w:rsidP="00350B87">
      <w:pPr>
        <w:pStyle w:val="Brdtekst"/>
        <w:rPr>
          <w:lang w:val="en-US"/>
        </w:rPr>
      </w:pPr>
      <w:r w:rsidRPr="00BD212E">
        <w:rPr>
          <w:lang w:val="en-US"/>
        </w:rPr>
        <w:t>P</w:t>
      </w:r>
      <w:r w:rsidR="005A5E20">
        <w:rPr>
          <w:lang w:val="en-US"/>
        </w:rPr>
        <w:t>rocesses and p</w:t>
      </w:r>
      <w:r w:rsidRPr="00BD212E">
        <w:rPr>
          <w:lang w:val="en-US"/>
        </w:rPr>
        <w:t>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0C88CE1" w14:textId="7610C96B" w:rsidR="005733F7" w:rsidRPr="00BD212E" w:rsidRDefault="005733F7" w:rsidP="00350B87">
      <w:pPr>
        <w:pStyle w:val="Bullet1"/>
        <w:jc w:val="both"/>
        <w:rPr>
          <w:lang w:val="en-US"/>
        </w:rPr>
      </w:pPr>
      <w:r w:rsidRPr="00BD212E">
        <w:rPr>
          <w:lang w:val="en-US"/>
        </w:rPr>
        <w:t>Reporting</w:t>
      </w:r>
      <w:r w:rsidRPr="00BD212E">
        <w:rPr>
          <w:spacing w:val="-10"/>
          <w:lang w:val="en-US"/>
        </w:rPr>
        <w:t xml:space="preserve"> </w:t>
      </w:r>
      <w:r w:rsidRPr="00BD212E">
        <w:rPr>
          <w:lang w:val="en-US"/>
        </w:rPr>
        <w:t>requirement</w:t>
      </w:r>
      <w:r w:rsidR="00D0518A">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78D15FDD" w14:textId="24693338" w:rsidR="005733F7" w:rsidRPr="00113111" w:rsidRDefault="005733F7" w:rsidP="00350B87">
      <w:pPr>
        <w:pStyle w:val="Bullet1"/>
        <w:jc w:val="both"/>
        <w:rPr>
          <w:lang w:val="en-US"/>
        </w:rPr>
      </w:pPr>
      <w:r w:rsidRPr="00113111">
        <w:rPr>
          <w:lang w:val="en-US"/>
        </w:rPr>
        <w:t>Non-compliance</w:t>
      </w:r>
      <w:r w:rsidRPr="00113111">
        <w:rPr>
          <w:spacing w:val="-16"/>
          <w:lang w:val="en-US"/>
        </w:rPr>
        <w:t xml:space="preserve"> </w:t>
      </w:r>
      <w:r w:rsidRPr="00113111">
        <w:rPr>
          <w:lang w:val="en-US"/>
        </w:rPr>
        <w:t>with</w:t>
      </w:r>
      <w:r w:rsidRPr="00113111">
        <w:rPr>
          <w:spacing w:val="-4"/>
          <w:lang w:val="en-US"/>
        </w:rPr>
        <w:t xml:space="preserve"> </w:t>
      </w:r>
      <w:r w:rsidR="00861EF1" w:rsidRPr="00113111">
        <w:rPr>
          <w:lang w:val="en-US"/>
        </w:rPr>
        <w:t>reporting</w:t>
      </w:r>
      <w:r w:rsidRPr="00113111">
        <w:rPr>
          <w:spacing w:val="-4"/>
          <w:lang w:val="en-US"/>
        </w:rPr>
        <w:t xml:space="preserve"> </w:t>
      </w:r>
      <w:r w:rsidRPr="00113111">
        <w:rPr>
          <w:lang w:val="en-US"/>
        </w:rPr>
        <w:t>requirements</w:t>
      </w:r>
    </w:p>
    <w:p w14:paraId="1357901B" w14:textId="72DEC3E8" w:rsidR="005733F7" w:rsidRPr="00BD212E" w:rsidRDefault="005733F7" w:rsidP="00350B87">
      <w:pPr>
        <w:pStyle w:val="Bullet1"/>
        <w:jc w:val="both"/>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2140282A" w14:textId="77777777" w:rsidR="005733F7" w:rsidRDefault="005733F7" w:rsidP="00350B87">
      <w:pPr>
        <w:pStyle w:val="Overskrift3"/>
        <w:jc w:val="both"/>
        <w:rPr>
          <w:lang w:val="en-US"/>
        </w:rPr>
      </w:pPr>
      <w:bookmarkStart w:id="104" w:name="_Toc166755372"/>
      <w:r>
        <w:rPr>
          <w:lang w:val="en-US"/>
        </w:rPr>
        <w:t>Transition between Adjacent VTS Areas</w:t>
      </w:r>
      <w:bookmarkEnd w:id="104"/>
    </w:p>
    <w:p w14:paraId="35518A42" w14:textId="77777777" w:rsidR="005733F7" w:rsidRPr="00BD212E" w:rsidRDefault="005733F7" w:rsidP="00350B87">
      <w:pPr>
        <w:pStyle w:val="Brdtekst"/>
        <w:rPr>
          <w:lang w:val="en-US"/>
        </w:rPr>
      </w:pPr>
      <w:r w:rsidRPr="00BD212E">
        <w:rPr>
          <w:lang w:val="en-US"/>
        </w:rPr>
        <w:t>P</w:t>
      </w:r>
      <w:r w:rsidR="005A5E20">
        <w:rPr>
          <w:lang w:val="en-US"/>
        </w:rPr>
        <w:t>rocesses and p</w:t>
      </w:r>
      <w:r w:rsidRPr="00BD212E">
        <w:rPr>
          <w:lang w:val="en-US"/>
        </w:rPr>
        <w:t>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1431C5E5" w14:textId="670E8FF1" w:rsidR="005733F7" w:rsidRPr="00BD212E" w:rsidRDefault="005733F7" w:rsidP="00350B87">
      <w:pPr>
        <w:pStyle w:val="Bullet1"/>
        <w:jc w:val="both"/>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14:paraId="54819358" w14:textId="2C814FB0" w:rsidR="005733F7" w:rsidRPr="00BD212E" w:rsidRDefault="005733F7" w:rsidP="00350B87">
      <w:pPr>
        <w:pStyle w:val="Bullet1"/>
        <w:jc w:val="both"/>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p>
    <w:p w14:paraId="09FE76CE" w14:textId="77DAE44E" w:rsidR="005733F7" w:rsidRPr="00BD212E" w:rsidRDefault="005733F7" w:rsidP="00350B87">
      <w:pPr>
        <w:pStyle w:val="Bullet1"/>
        <w:jc w:val="both"/>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02207C87" w14:textId="77777777" w:rsidR="005733F7" w:rsidRDefault="005733F7" w:rsidP="00350B87">
      <w:pPr>
        <w:pStyle w:val="Overskrift3"/>
        <w:jc w:val="both"/>
        <w:rPr>
          <w:lang w:val="en-US"/>
        </w:rPr>
      </w:pPr>
      <w:bookmarkStart w:id="105" w:name="_Toc166755373"/>
      <w:r>
        <w:rPr>
          <w:lang w:val="en-US"/>
        </w:rPr>
        <w:t>Adverse Environmental Conditions</w:t>
      </w:r>
      <w:bookmarkEnd w:id="105"/>
    </w:p>
    <w:p w14:paraId="335609A8" w14:textId="65471D0E" w:rsidR="005733F7" w:rsidRPr="00BD212E" w:rsidRDefault="005733F7" w:rsidP="00350B87">
      <w:pPr>
        <w:pStyle w:val="Brdteks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1A7BD4">
        <w:rPr>
          <w:lang w:val="en-US"/>
        </w:rPr>
        <w:t>p</w:t>
      </w:r>
      <w:r w:rsidRPr="00BD212E">
        <w:rPr>
          <w:lang w:val="en-US"/>
        </w:rPr>
        <w:t>oor</w:t>
      </w:r>
      <w:r w:rsidRPr="001A7BD4">
        <w:rPr>
          <w:lang w:val="en-US"/>
        </w:rPr>
        <w:t xml:space="preserve"> </w:t>
      </w:r>
      <w:r w:rsidRPr="00BD212E">
        <w:rPr>
          <w:lang w:val="en-US"/>
        </w:rPr>
        <w:t>visibility, strong</w:t>
      </w:r>
      <w:r w:rsidRPr="001A7BD4">
        <w:rPr>
          <w:lang w:val="en-US"/>
        </w:rPr>
        <w:t xml:space="preserve"> </w:t>
      </w:r>
      <w:r w:rsidRPr="00BD212E">
        <w:rPr>
          <w:lang w:val="en-US"/>
        </w:rPr>
        <w:t>curr</w:t>
      </w:r>
      <w:r w:rsidRPr="001A7BD4">
        <w:rPr>
          <w:lang w:val="en-US"/>
        </w:rPr>
        <w:t>e</w:t>
      </w:r>
      <w:r w:rsidRPr="00BD212E">
        <w:rPr>
          <w:lang w:val="en-US"/>
        </w:rPr>
        <w:t>nts</w:t>
      </w:r>
      <w:r w:rsidRPr="001A7BD4">
        <w:rPr>
          <w:lang w:val="en-US"/>
        </w:rPr>
        <w:t xml:space="preserve"> </w:t>
      </w:r>
      <w:r w:rsidRPr="00BD212E">
        <w:rPr>
          <w:lang w:val="en-US"/>
        </w:rPr>
        <w:t>or</w:t>
      </w:r>
      <w:r w:rsidRPr="001A7BD4">
        <w:rPr>
          <w:lang w:val="en-US"/>
        </w:rPr>
        <w:t xml:space="preserve"> t</w:t>
      </w:r>
      <w:r w:rsidRPr="00BD212E">
        <w:rPr>
          <w:lang w:val="en-US"/>
        </w:rPr>
        <w:t>idal</w:t>
      </w:r>
      <w:r w:rsidRPr="001A7BD4">
        <w:rPr>
          <w:lang w:val="en-US"/>
        </w:rPr>
        <w:t xml:space="preserve"> </w:t>
      </w:r>
      <w:r w:rsidRPr="00BD212E">
        <w:rPr>
          <w:lang w:val="en-US"/>
        </w:rPr>
        <w:t>streams,</w:t>
      </w:r>
      <w:r w:rsidRPr="001A7BD4">
        <w:rPr>
          <w:lang w:val="en-US"/>
        </w:rPr>
        <w:t xml:space="preserve"> </w:t>
      </w:r>
      <w:r w:rsidRPr="00BD212E">
        <w:rPr>
          <w:lang w:val="en-US"/>
        </w:rPr>
        <w:t>hi</w:t>
      </w:r>
      <w:r w:rsidRPr="001A7BD4">
        <w:rPr>
          <w:lang w:val="en-US"/>
        </w:rPr>
        <w:t>g</w:t>
      </w:r>
      <w:r w:rsidRPr="00BD212E">
        <w:rPr>
          <w:lang w:val="en-US"/>
        </w:rPr>
        <w:t>h</w:t>
      </w:r>
      <w:r w:rsidRPr="001A7BD4">
        <w:rPr>
          <w:lang w:val="en-US"/>
        </w:rPr>
        <w:t xml:space="preserve"> </w:t>
      </w:r>
      <w:r w:rsidRPr="00BD212E">
        <w:rPr>
          <w:lang w:val="en-US"/>
        </w:rPr>
        <w:t>winds,</w:t>
      </w:r>
      <w:r w:rsidR="00BA7F72">
        <w:rPr>
          <w:lang w:val="en-US"/>
        </w:rPr>
        <w:t xml:space="preserve"> ice</w:t>
      </w:r>
      <w:r w:rsidR="00AF5776">
        <w:rPr>
          <w:lang w:val="en-US"/>
        </w:rPr>
        <w:t>,</w:t>
      </w:r>
      <w:r w:rsidRPr="001A7BD4">
        <w:rPr>
          <w:lang w:val="en-US"/>
        </w:rPr>
        <w:t xml:space="preserve"> </w:t>
      </w:r>
      <w:r w:rsidRPr="00BD212E">
        <w:rPr>
          <w:lang w:val="en-US"/>
        </w:rPr>
        <w:t>e</w:t>
      </w:r>
      <w:r w:rsidRPr="001A7BD4">
        <w:rPr>
          <w:lang w:val="en-US"/>
        </w:rPr>
        <w:t>t</w:t>
      </w:r>
      <w:r w:rsidRPr="00BD212E">
        <w:rPr>
          <w:lang w:val="en-US"/>
        </w:rPr>
        <w:t>c.</w:t>
      </w:r>
      <w:r w:rsidRPr="001A7BD4">
        <w:rPr>
          <w:lang w:val="en-US"/>
        </w:rPr>
        <w:t xml:space="preserve"> </w:t>
      </w:r>
      <w:r w:rsidRPr="00BD212E">
        <w:rPr>
          <w:lang w:val="en-US"/>
        </w:rPr>
        <w:t>special</w:t>
      </w:r>
      <w:r w:rsidRPr="001A7BD4">
        <w:rPr>
          <w:lang w:val="en-US"/>
        </w:rPr>
        <w:t xml:space="preserve"> </w:t>
      </w:r>
      <w:r w:rsidR="005A5E20" w:rsidRPr="001A7BD4">
        <w:rPr>
          <w:lang w:val="en-US"/>
        </w:rPr>
        <w:t xml:space="preserve">processes and </w:t>
      </w:r>
      <w:r w:rsidRPr="00BD212E">
        <w:rPr>
          <w:lang w:val="en-US"/>
        </w:rPr>
        <w:t>p</w:t>
      </w:r>
      <w:r w:rsidRPr="001A7BD4">
        <w:rPr>
          <w:lang w:val="en-US"/>
        </w:rPr>
        <w:t>r</w:t>
      </w:r>
      <w:r w:rsidRPr="00BD212E">
        <w:rPr>
          <w:lang w:val="en-US"/>
        </w:rPr>
        <w:t>ocedures</w:t>
      </w:r>
      <w:r w:rsidRPr="001A7BD4">
        <w:rPr>
          <w:lang w:val="en-US"/>
        </w:rPr>
        <w:t xml:space="preserve"> m</w:t>
      </w:r>
      <w:r w:rsidRPr="00BD212E">
        <w:rPr>
          <w:lang w:val="en-US"/>
        </w:rPr>
        <w:t>ay</w:t>
      </w:r>
      <w:r w:rsidRPr="001A7BD4">
        <w:rPr>
          <w:lang w:val="en-US"/>
        </w:rPr>
        <w:t xml:space="preserve"> </w:t>
      </w:r>
      <w:r w:rsidRPr="00BD212E">
        <w:rPr>
          <w:lang w:val="en-US"/>
        </w:rPr>
        <w:t>be</w:t>
      </w:r>
      <w:r w:rsidRPr="001A7BD4">
        <w:rPr>
          <w:lang w:val="en-US"/>
        </w:rPr>
        <w:t xml:space="preserve"> </w:t>
      </w:r>
      <w:r w:rsidRPr="00BD212E">
        <w:rPr>
          <w:lang w:val="en-US"/>
        </w:rPr>
        <w:t>requi</w:t>
      </w:r>
      <w:r w:rsidRPr="001A7BD4">
        <w:rPr>
          <w:lang w:val="en-US"/>
        </w:rPr>
        <w:t>r</w:t>
      </w:r>
      <w:r w:rsidRPr="00BD212E">
        <w:rPr>
          <w:lang w:val="en-US"/>
        </w:rPr>
        <w:t>ed.</w:t>
      </w:r>
      <w:r w:rsidRPr="001A7BD4">
        <w:rPr>
          <w:lang w:val="en-US"/>
        </w:rPr>
        <w:t xml:space="preserve"> </w:t>
      </w:r>
      <w:r w:rsidRPr="00BD212E">
        <w:rPr>
          <w:lang w:val="en-US"/>
        </w:rPr>
        <w:t>These may</w:t>
      </w:r>
      <w:r w:rsidRPr="001A7BD4">
        <w:rPr>
          <w:lang w:val="en-US"/>
        </w:rPr>
        <w:t xml:space="preserve"> </w:t>
      </w:r>
      <w:r w:rsidRPr="00BD212E">
        <w:rPr>
          <w:lang w:val="en-US"/>
        </w:rPr>
        <w:t>include:</w:t>
      </w:r>
    </w:p>
    <w:p w14:paraId="06BD37DF" w14:textId="23758E95" w:rsidR="005733F7" w:rsidRPr="00BD212E" w:rsidRDefault="005733F7" w:rsidP="00350B87">
      <w:pPr>
        <w:pStyle w:val="Bullet1"/>
        <w:jc w:val="both"/>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00E962DB">
        <w:rPr>
          <w:spacing w:val="-2"/>
          <w:lang w:val="en-US"/>
        </w:rPr>
        <w:t xml:space="preserve">vessel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r w:rsidR="00E962DB">
        <w:rPr>
          <w:lang w:val="en-US"/>
        </w:rPr>
        <w:t>s</w:t>
      </w:r>
    </w:p>
    <w:p w14:paraId="24151538" w14:textId="6FEBA28C" w:rsidR="005733F7" w:rsidRPr="00BD212E" w:rsidRDefault="005733F7" w:rsidP="00350B87">
      <w:pPr>
        <w:pStyle w:val="Bullet1"/>
        <w:jc w:val="both"/>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57DBC974" w14:textId="34FB075C" w:rsidR="005733F7" w:rsidRPr="00BD212E" w:rsidRDefault="005733F7" w:rsidP="00350B87">
      <w:pPr>
        <w:pStyle w:val="Bullet1"/>
        <w:jc w:val="both"/>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14:paraId="25CC4541" w14:textId="26F1F154" w:rsidR="005733F7" w:rsidRPr="00BD212E" w:rsidRDefault="005733F7" w:rsidP="00350B87">
      <w:pPr>
        <w:pStyle w:val="Bullet1"/>
        <w:jc w:val="both"/>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t>
      </w:r>
      <w:r w:rsidR="00401891">
        <w:rPr>
          <w:lang w:val="en-US"/>
        </w:rPr>
        <w:t xml:space="preserve">e.g.,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2889877C" w14:textId="77777777" w:rsidR="005733F7" w:rsidRDefault="005733F7" w:rsidP="00350B87">
      <w:pPr>
        <w:pStyle w:val="Brdtekst"/>
        <w:rPr>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3F1F74B7" w14:textId="77777777" w:rsidR="00BF1624" w:rsidRPr="00E741CC" w:rsidRDefault="00BF1624" w:rsidP="00350B87">
      <w:pPr>
        <w:pStyle w:val="Overskrift3"/>
        <w:jc w:val="both"/>
        <w:rPr>
          <w:lang w:val="en-US"/>
        </w:rPr>
      </w:pPr>
      <w:bookmarkStart w:id="106" w:name="_Toc166755374"/>
      <w:r>
        <w:rPr>
          <w:lang w:val="en-US"/>
        </w:rPr>
        <w:t>Environmental Protection</w:t>
      </w:r>
      <w:bookmarkEnd w:id="106"/>
    </w:p>
    <w:p w14:paraId="34CD7410" w14:textId="78FF57AA" w:rsidR="00BF1624" w:rsidRPr="00BF1624" w:rsidRDefault="00BF1624" w:rsidP="00350B87">
      <w:pPr>
        <w:pStyle w:val="Brdtekst"/>
        <w:rPr>
          <w:lang w:val="en-US"/>
        </w:rPr>
      </w:pPr>
      <w:r w:rsidRPr="00BF1624">
        <w:rPr>
          <w:lang w:val="en-US"/>
        </w:rPr>
        <w:t xml:space="preserve">The role of VTS to assist with environmental protection </w:t>
      </w:r>
      <w:r w:rsidR="00E962DB">
        <w:rPr>
          <w:lang w:val="en-US"/>
        </w:rPr>
        <w:t xml:space="preserve">may include </w:t>
      </w:r>
      <w:r w:rsidRPr="00BF1624">
        <w:rPr>
          <w:lang w:val="en-US"/>
        </w:rPr>
        <w:t>marine conservation measures is increasingly being recognized internationally as a means to:</w:t>
      </w:r>
    </w:p>
    <w:p w14:paraId="48EA4CA6" w14:textId="77777777" w:rsidR="00BF1624" w:rsidRPr="00BF1624" w:rsidRDefault="009116A0" w:rsidP="00350B87">
      <w:pPr>
        <w:pStyle w:val="Bullet1"/>
        <w:jc w:val="both"/>
        <w:rPr>
          <w:lang w:val="en-US"/>
        </w:rPr>
      </w:pPr>
      <w:r>
        <w:rPr>
          <w:lang w:val="en-US"/>
        </w:rPr>
        <w:t>m</w:t>
      </w:r>
      <w:r w:rsidR="00BF1624" w:rsidRPr="00BF1624">
        <w:rPr>
          <w:lang w:val="en-US"/>
        </w:rPr>
        <w:t>itigate risks such as ship collisions with cetaceans</w:t>
      </w:r>
      <w:r w:rsidR="00E962DB">
        <w:rPr>
          <w:lang w:val="en-US"/>
        </w:rPr>
        <w:t xml:space="preserve"> and</w:t>
      </w:r>
      <w:r w:rsidR="00BF1624" w:rsidRPr="00BF1624">
        <w:rPr>
          <w:lang w:val="en-US"/>
        </w:rPr>
        <w:t xml:space="preserve"> disturbance of </w:t>
      </w:r>
      <w:r>
        <w:rPr>
          <w:lang w:val="en-US"/>
        </w:rPr>
        <w:t>marine mammals in nursery areas;</w:t>
      </w:r>
    </w:p>
    <w:p w14:paraId="5F8B570B" w14:textId="2814E333" w:rsidR="00BF1624" w:rsidRPr="00BF1624" w:rsidRDefault="009116A0" w:rsidP="00350B87">
      <w:pPr>
        <w:pStyle w:val="Bullet1"/>
        <w:jc w:val="both"/>
        <w:rPr>
          <w:lang w:val="en-US"/>
        </w:rPr>
      </w:pPr>
      <w:r>
        <w:rPr>
          <w:lang w:val="en-US"/>
        </w:rPr>
        <w:t>m</w:t>
      </w:r>
      <w:r w:rsidR="00BF1624" w:rsidRPr="00BF1624">
        <w:rPr>
          <w:lang w:val="en-US"/>
        </w:rPr>
        <w:t>itigate the effect of ship wash on the shore</w:t>
      </w:r>
      <w:r w:rsidR="00E962DB">
        <w:rPr>
          <w:lang w:val="en-US"/>
        </w:rPr>
        <w:t>s</w:t>
      </w:r>
      <w:r w:rsidR="00BF1624" w:rsidRPr="00BF1624">
        <w:rPr>
          <w:lang w:val="en-US"/>
        </w:rPr>
        <w:t xml:space="preserve"> in the vi</w:t>
      </w:r>
      <w:r>
        <w:rPr>
          <w:lang w:val="en-US"/>
        </w:rPr>
        <w:t xml:space="preserve">cinity of </w:t>
      </w:r>
      <w:r w:rsidR="007A0C1A">
        <w:rPr>
          <w:lang w:val="en-US"/>
        </w:rPr>
        <w:t>low-lying</w:t>
      </w:r>
      <w:r>
        <w:rPr>
          <w:lang w:val="en-US"/>
        </w:rPr>
        <w:t xml:space="preserve"> communities; and</w:t>
      </w:r>
    </w:p>
    <w:p w14:paraId="7F97198F" w14:textId="76D31A0D" w:rsidR="00BF1624" w:rsidRPr="00BF1624" w:rsidRDefault="009116A0" w:rsidP="00350B87">
      <w:pPr>
        <w:pStyle w:val="Bullet1"/>
        <w:jc w:val="both"/>
        <w:rPr>
          <w:lang w:val="en-US"/>
        </w:rPr>
      </w:pPr>
      <w:r>
        <w:rPr>
          <w:lang w:val="en-US"/>
        </w:rPr>
        <w:t>s</w:t>
      </w:r>
      <w:r w:rsidR="00BF1624" w:rsidRPr="00BF1624">
        <w:rPr>
          <w:lang w:val="en-US"/>
        </w:rPr>
        <w:t xml:space="preserve">upport the protection of </w:t>
      </w:r>
      <w:r w:rsidR="00D0518A" w:rsidRPr="00D0518A">
        <w:rPr>
          <w:lang w:val="en-US"/>
        </w:rPr>
        <w:t>Particularly Sensitive Sea Area</w:t>
      </w:r>
      <w:r w:rsidR="00DE431E">
        <w:rPr>
          <w:lang w:val="en-US"/>
        </w:rPr>
        <w:t>s</w:t>
      </w:r>
      <w:r w:rsidR="00D0518A" w:rsidRPr="00D0518A">
        <w:rPr>
          <w:lang w:val="en-US"/>
        </w:rPr>
        <w:t xml:space="preserve"> (PSSA</w:t>
      </w:r>
      <w:r w:rsidR="00DE431E">
        <w:rPr>
          <w:lang w:val="en-US"/>
        </w:rPr>
        <w:t>s</w:t>
      </w:r>
      <w:r w:rsidR="00D0518A" w:rsidRPr="00D0518A">
        <w:rPr>
          <w:lang w:val="en-US"/>
        </w:rPr>
        <w:t>)</w:t>
      </w:r>
      <w:r w:rsidR="00D0518A" w:rsidRPr="00D0518A" w:rsidDel="00D0518A">
        <w:rPr>
          <w:lang w:val="en-US"/>
        </w:rPr>
        <w:t xml:space="preserve"> </w:t>
      </w:r>
      <w:r w:rsidR="00BF1624" w:rsidRPr="00BF1624">
        <w:rPr>
          <w:lang w:val="en-US"/>
        </w:rPr>
        <w:t>or locally declared environmentally sensitive areas.</w:t>
      </w:r>
    </w:p>
    <w:p w14:paraId="62BC779C" w14:textId="77777777" w:rsidR="00BF1624" w:rsidRPr="00BF1624" w:rsidRDefault="00BF1624" w:rsidP="00350B87">
      <w:pPr>
        <w:pStyle w:val="Brdtekst"/>
        <w:rPr>
          <w:lang w:val="en-US"/>
        </w:rPr>
      </w:pPr>
      <w:r w:rsidRPr="00BF1624">
        <w:rPr>
          <w:lang w:val="en-US"/>
        </w:rPr>
        <w:t xml:space="preserve">It may be appropriate to develop </w:t>
      </w:r>
      <w:r w:rsidR="005A5E20">
        <w:rPr>
          <w:lang w:val="en-US"/>
        </w:rPr>
        <w:t xml:space="preserve">processes and </w:t>
      </w:r>
      <w:r w:rsidRPr="00BF1624">
        <w:rPr>
          <w:lang w:val="en-US"/>
        </w:rPr>
        <w:t>procedures to:</w:t>
      </w:r>
    </w:p>
    <w:p w14:paraId="734594D4" w14:textId="77777777" w:rsidR="00BF1624" w:rsidRPr="00BF1624" w:rsidRDefault="009116A0" w:rsidP="00350B87">
      <w:pPr>
        <w:pStyle w:val="Bullet1"/>
        <w:jc w:val="both"/>
        <w:rPr>
          <w:lang w:val="en-US"/>
        </w:rPr>
      </w:pPr>
      <w:r>
        <w:rPr>
          <w:lang w:val="en-US"/>
        </w:rPr>
        <w:t>b</w:t>
      </w:r>
      <w:r w:rsidR="00BF1624" w:rsidRPr="00BF1624">
        <w:rPr>
          <w:lang w:val="en-US"/>
        </w:rPr>
        <w:t>roadcast relevant inf</w:t>
      </w:r>
      <w:r>
        <w:rPr>
          <w:lang w:val="en-US"/>
        </w:rPr>
        <w:t>ormation on times and locations;</w:t>
      </w:r>
    </w:p>
    <w:p w14:paraId="4F6B7E34" w14:textId="77777777" w:rsidR="00BF1624" w:rsidRPr="00BF1624" w:rsidRDefault="009116A0" w:rsidP="00350B87">
      <w:pPr>
        <w:pStyle w:val="Bullet1"/>
        <w:jc w:val="both"/>
        <w:rPr>
          <w:lang w:val="en-US"/>
        </w:rPr>
      </w:pPr>
      <w:r>
        <w:rPr>
          <w:lang w:val="en-US"/>
        </w:rPr>
        <w:t>i</w:t>
      </w:r>
      <w:r w:rsidR="00BF1624" w:rsidRPr="00BF1624">
        <w:rPr>
          <w:lang w:val="en-US"/>
        </w:rPr>
        <w:t xml:space="preserve">nteract with individual </w:t>
      </w:r>
      <w:r w:rsidR="00D1150C">
        <w:rPr>
          <w:lang w:val="en-US"/>
        </w:rPr>
        <w:t>vessel</w:t>
      </w:r>
      <w:r w:rsidR="00D1150C" w:rsidRPr="00BF1624">
        <w:rPr>
          <w:lang w:val="en-US"/>
        </w:rPr>
        <w:t xml:space="preserve">s </w:t>
      </w:r>
      <w:r w:rsidR="00BF1624" w:rsidRPr="00BF1624">
        <w:rPr>
          <w:lang w:val="en-US"/>
        </w:rPr>
        <w:t>in</w:t>
      </w:r>
      <w:r>
        <w:rPr>
          <w:lang w:val="en-US"/>
        </w:rPr>
        <w:t xml:space="preserve"> the vicinity of marine mammals;</w:t>
      </w:r>
    </w:p>
    <w:p w14:paraId="69D56E06" w14:textId="77777777" w:rsidR="00BF1624" w:rsidRPr="00BF1624" w:rsidRDefault="009116A0" w:rsidP="00350B87">
      <w:pPr>
        <w:pStyle w:val="Bullet1"/>
        <w:jc w:val="both"/>
        <w:rPr>
          <w:lang w:val="en-US"/>
        </w:rPr>
      </w:pPr>
      <w:r>
        <w:rPr>
          <w:lang w:val="en-US"/>
        </w:rPr>
        <w:t>k</w:t>
      </w:r>
      <w:r w:rsidR="00BF1624" w:rsidRPr="00BF1624">
        <w:rPr>
          <w:lang w:val="en-US"/>
        </w:rPr>
        <w:t>eep p</w:t>
      </w:r>
      <w:r>
        <w:rPr>
          <w:lang w:val="en-US"/>
        </w:rPr>
        <w:t>rotected areas clear of traffic;</w:t>
      </w:r>
    </w:p>
    <w:p w14:paraId="3BEAD3EA" w14:textId="77777777" w:rsidR="00BF1624" w:rsidRPr="00BF1624" w:rsidRDefault="009116A0" w:rsidP="00350B87">
      <w:pPr>
        <w:pStyle w:val="Bullet1"/>
        <w:jc w:val="both"/>
        <w:rPr>
          <w:lang w:val="en-US"/>
        </w:rPr>
      </w:pPr>
      <w:r>
        <w:rPr>
          <w:lang w:val="en-US"/>
        </w:rPr>
        <w:t>a</w:t>
      </w:r>
      <w:r w:rsidR="00BF1624" w:rsidRPr="00BF1624">
        <w:rPr>
          <w:lang w:val="en-US"/>
        </w:rPr>
        <w:t>dvise speed restrictions where marine mammals have been sighted, or t</w:t>
      </w:r>
      <w:r>
        <w:rPr>
          <w:lang w:val="en-US"/>
        </w:rPr>
        <w:t>o reduce ship wash on the shore</w:t>
      </w:r>
      <w:r w:rsidR="00E962DB">
        <w:rPr>
          <w:lang w:val="en-US"/>
        </w:rPr>
        <w:t>s</w:t>
      </w:r>
      <w:r>
        <w:rPr>
          <w:lang w:val="en-US"/>
        </w:rPr>
        <w:t>;</w:t>
      </w:r>
    </w:p>
    <w:p w14:paraId="3AD09BE3" w14:textId="77777777" w:rsidR="00BF1624" w:rsidRPr="00BF1624" w:rsidRDefault="009116A0" w:rsidP="00BF5F4A">
      <w:pPr>
        <w:pStyle w:val="Bullet1"/>
        <w:rPr>
          <w:lang w:val="en-US"/>
        </w:rPr>
      </w:pPr>
      <w:r>
        <w:rPr>
          <w:lang w:val="en-US"/>
        </w:rPr>
        <w:lastRenderedPageBreak/>
        <w:t>r</w:t>
      </w:r>
      <w:r w:rsidR="00BF1624" w:rsidRPr="00BF1624">
        <w:rPr>
          <w:lang w:val="en-US"/>
        </w:rPr>
        <w:t>e-ro</w:t>
      </w:r>
      <w:r>
        <w:rPr>
          <w:lang w:val="en-US"/>
        </w:rPr>
        <w:t>ute traffic away from sightings; and</w:t>
      </w:r>
    </w:p>
    <w:p w14:paraId="6FF9322C" w14:textId="77777777" w:rsidR="00BF1624" w:rsidRPr="009116A0" w:rsidRDefault="009116A0" w:rsidP="00BF5F4A">
      <w:pPr>
        <w:pStyle w:val="Bullet1"/>
        <w:rPr>
          <w:lang w:val="en-US"/>
        </w:rPr>
      </w:pPr>
      <w:r>
        <w:rPr>
          <w:lang w:val="en-US"/>
        </w:rPr>
        <w:t>c</w:t>
      </w:r>
      <w:r w:rsidR="00BF1624" w:rsidRPr="00BF1624">
        <w:rPr>
          <w:lang w:val="en-US"/>
        </w:rPr>
        <w:t>ollect information to identify potential interaction hotspots to assist in planning future mitigation measures</w:t>
      </w:r>
      <w:r>
        <w:rPr>
          <w:lang w:val="en-US"/>
        </w:rPr>
        <w:t>.</w:t>
      </w:r>
    </w:p>
    <w:p w14:paraId="4606B29A" w14:textId="77777777" w:rsidR="00E741CC" w:rsidRPr="008954B0" w:rsidRDefault="00736E5E">
      <w:pPr>
        <w:pStyle w:val="Overskrift3"/>
        <w:rPr>
          <w:lang w:val="en-US"/>
        </w:rPr>
      </w:pPr>
      <w:bookmarkStart w:id="107" w:name="_Toc166755375"/>
      <w:r w:rsidRPr="008954B0">
        <w:rPr>
          <w:lang w:val="en-US"/>
        </w:rPr>
        <w:t>D</w:t>
      </w:r>
      <w:r w:rsidR="009736C9" w:rsidRPr="008954B0">
        <w:rPr>
          <w:lang w:val="en-US"/>
        </w:rPr>
        <w:t xml:space="preserve">igital </w:t>
      </w:r>
      <w:r w:rsidRPr="008954B0">
        <w:rPr>
          <w:lang w:val="en-US"/>
        </w:rPr>
        <w:t>M</w:t>
      </w:r>
      <w:r w:rsidR="009736C9" w:rsidRPr="008954B0">
        <w:rPr>
          <w:lang w:val="en-US"/>
        </w:rPr>
        <w:t>aritime Services</w:t>
      </w:r>
      <w:bookmarkEnd w:id="107"/>
    </w:p>
    <w:p w14:paraId="09FE9816" w14:textId="2E1CB2DE" w:rsidR="00A74C25" w:rsidRPr="008954B0" w:rsidRDefault="003D4F9F" w:rsidP="00A74C25">
      <w:pPr>
        <w:pStyle w:val="Brdtekst"/>
        <w:rPr>
          <w:lang w:val="en-US"/>
        </w:rPr>
      </w:pPr>
      <w:r w:rsidRPr="008954B0">
        <w:rPr>
          <w:lang w:val="en-US"/>
        </w:rPr>
        <w:t>Where the</w:t>
      </w:r>
      <w:r w:rsidR="00294449" w:rsidRPr="008954B0">
        <w:rPr>
          <w:lang w:val="en-US"/>
        </w:rPr>
        <w:t xml:space="preserve"> VTS</w:t>
      </w:r>
      <w:r w:rsidR="00434449" w:rsidRPr="008954B0">
        <w:rPr>
          <w:lang w:val="en-US"/>
        </w:rPr>
        <w:t xml:space="preserve"> </w:t>
      </w:r>
      <w:r w:rsidR="00294449" w:rsidRPr="008954B0">
        <w:rPr>
          <w:lang w:val="en-US"/>
        </w:rPr>
        <w:t xml:space="preserve">provides information in digital format, </w:t>
      </w:r>
      <w:r w:rsidR="00A74C25" w:rsidRPr="008954B0">
        <w:rPr>
          <w:lang w:val="en-US"/>
        </w:rPr>
        <w:t>p</w:t>
      </w:r>
      <w:r w:rsidR="005A5E20">
        <w:rPr>
          <w:lang w:val="en-US"/>
        </w:rPr>
        <w:t>rocesses and p</w:t>
      </w:r>
      <w:r w:rsidR="00A74C25" w:rsidRPr="008954B0">
        <w:rPr>
          <w:lang w:val="en-US"/>
        </w:rPr>
        <w:t>rocedures on digital information exchange should be established. This information may include</w:t>
      </w:r>
      <w:r w:rsidRPr="008954B0">
        <w:rPr>
          <w:lang w:val="en-US"/>
        </w:rPr>
        <w:t>, for example, the</w:t>
      </w:r>
      <w:r w:rsidR="00A74C25" w:rsidRPr="008954B0">
        <w:rPr>
          <w:lang w:val="en-US"/>
        </w:rPr>
        <w:t xml:space="preserve"> use of AIS messages to provide informatio</w:t>
      </w:r>
      <w:r w:rsidR="00885D9D" w:rsidRPr="008954B0">
        <w:rPr>
          <w:lang w:val="en-US"/>
        </w:rPr>
        <w:t>n on weather</w:t>
      </w:r>
      <w:r w:rsidRPr="008954B0">
        <w:rPr>
          <w:lang w:val="en-US"/>
        </w:rPr>
        <w:t>,</w:t>
      </w:r>
      <w:r w:rsidR="00885D9D" w:rsidRPr="008954B0">
        <w:rPr>
          <w:lang w:val="en-US"/>
        </w:rPr>
        <w:t xml:space="preserve"> </w:t>
      </w:r>
      <w:r w:rsidR="00A74C25" w:rsidRPr="008954B0">
        <w:rPr>
          <w:lang w:val="en-US"/>
        </w:rPr>
        <w:t>virtual AtoN</w:t>
      </w:r>
      <w:r w:rsidR="00E91B74">
        <w:rPr>
          <w:lang w:val="en-US"/>
        </w:rPr>
        <w:t xml:space="preserve"> </w:t>
      </w:r>
      <w:r w:rsidR="00885D9D" w:rsidRPr="008954B0">
        <w:rPr>
          <w:lang w:val="en-US"/>
        </w:rPr>
        <w:t>or</w:t>
      </w:r>
      <w:r w:rsidR="00A74C25" w:rsidRPr="008954B0">
        <w:rPr>
          <w:lang w:val="en-US"/>
        </w:rPr>
        <w:t xml:space="preserve"> the exchange of route information</w:t>
      </w:r>
      <w:r w:rsidR="00E962DB">
        <w:rPr>
          <w:lang w:val="en-US"/>
        </w:rPr>
        <w:t xml:space="preserve"> between </w:t>
      </w:r>
      <w:r w:rsidR="00D1150C">
        <w:rPr>
          <w:lang w:val="en-US"/>
        </w:rPr>
        <w:t xml:space="preserve">vessels </w:t>
      </w:r>
      <w:r w:rsidR="00E962DB">
        <w:rPr>
          <w:lang w:val="en-US"/>
        </w:rPr>
        <w:t>and VTS</w:t>
      </w:r>
      <w:r w:rsidR="00A74C25" w:rsidRPr="008954B0">
        <w:rPr>
          <w:lang w:val="en-US"/>
        </w:rPr>
        <w:t>.</w:t>
      </w:r>
    </w:p>
    <w:p w14:paraId="071D4B2E" w14:textId="77777777" w:rsidR="00EB5D00" w:rsidRDefault="00A74C25">
      <w:pPr>
        <w:pStyle w:val="Brdtekst"/>
        <w:rPr>
          <w:lang w:val="en-US"/>
        </w:rPr>
      </w:pPr>
      <w:r w:rsidRPr="008954B0">
        <w:rPr>
          <w:lang w:val="en-US"/>
        </w:rPr>
        <w:t>The procedures should</w:t>
      </w:r>
      <w:r w:rsidR="00885D9D" w:rsidRPr="008954B0">
        <w:rPr>
          <w:lang w:val="en-US"/>
        </w:rPr>
        <w:t xml:space="preserve"> include </w:t>
      </w:r>
      <w:r w:rsidR="00562679" w:rsidRPr="008954B0">
        <w:rPr>
          <w:lang w:val="en-US"/>
        </w:rPr>
        <w:t xml:space="preserve">a </w:t>
      </w:r>
      <w:r w:rsidR="00885D9D" w:rsidRPr="008954B0">
        <w:rPr>
          <w:lang w:val="en-US"/>
        </w:rPr>
        <w:t>description</w:t>
      </w:r>
      <w:r w:rsidRPr="008954B0">
        <w:rPr>
          <w:lang w:val="en-US"/>
        </w:rPr>
        <w:t xml:space="preserve"> </w:t>
      </w:r>
      <w:r w:rsidR="00562679" w:rsidRPr="008954B0">
        <w:rPr>
          <w:lang w:val="en-US"/>
        </w:rPr>
        <w:t xml:space="preserve">of </w:t>
      </w:r>
      <w:r w:rsidRPr="008954B0">
        <w:rPr>
          <w:lang w:val="en-US"/>
        </w:rPr>
        <w:t xml:space="preserve">the </w:t>
      </w:r>
      <w:r w:rsidR="00D43CE7" w:rsidRPr="008954B0">
        <w:rPr>
          <w:lang w:val="en-US"/>
        </w:rPr>
        <w:t xml:space="preserve">digital </w:t>
      </w:r>
      <w:r w:rsidRPr="008954B0">
        <w:rPr>
          <w:lang w:val="en-US"/>
        </w:rPr>
        <w:t xml:space="preserve">information delivered and the communication means used for </w:t>
      </w:r>
      <w:r w:rsidR="00885D9D" w:rsidRPr="008954B0">
        <w:rPr>
          <w:lang w:val="en-US"/>
        </w:rPr>
        <w:t xml:space="preserve">the </w:t>
      </w:r>
      <w:r w:rsidRPr="008954B0">
        <w:rPr>
          <w:lang w:val="en-US"/>
        </w:rPr>
        <w:t>information exchange.</w:t>
      </w:r>
    </w:p>
    <w:p w14:paraId="09D9C642" w14:textId="77777777" w:rsidR="00EB5D00" w:rsidRPr="00434449" w:rsidRDefault="00EB5D00" w:rsidP="00EB5D00">
      <w:pPr>
        <w:pStyle w:val="Overskrift3"/>
        <w:rPr>
          <w:lang w:val="en-US"/>
        </w:rPr>
      </w:pPr>
      <w:bookmarkStart w:id="108" w:name="_Toc166755376"/>
      <w:r w:rsidRPr="00434449">
        <w:rPr>
          <w:lang w:val="en-US"/>
        </w:rPr>
        <w:t>Interaction with Allied Services</w:t>
      </w:r>
      <w:bookmarkEnd w:id="108"/>
    </w:p>
    <w:p w14:paraId="02977B57" w14:textId="77777777" w:rsidR="00EB5D00" w:rsidRPr="00434449" w:rsidRDefault="00E962DB" w:rsidP="00EB5D00">
      <w:pPr>
        <w:pStyle w:val="Brdtekst"/>
        <w:rPr>
          <w:lang w:val="en-US"/>
        </w:rPr>
      </w:pPr>
      <w:r>
        <w:rPr>
          <w:spacing w:val="-7"/>
          <w:lang w:val="en-US"/>
        </w:rPr>
        <w:t>P</w:t>
      </w:r>
      <w:r w:rsidR="001E3570">
        <w:rPr>
          <w:spacing w:val="-7"/>
          <w:lang w:val="en-US"/>
        </w:rPr>
        <w:t>rocesses and p</w:t>
      </w:r>
      <w:r w:rsidR="00434449" w:rsidRPr="008954B0">
        <w:rPr>
          <w:spacing w:val="-7"/>
          <w:lang w:val="en-US"/>
        </w:rPr>
        <w:t xml:space="preserve">rocedures </w:t>
      </w:r>
      <w:r>
        <w:rPr>
          <w:spacing w:val="-7"/>
          <w:lang w:val="en-US"/>
        </w:rPr>
        <w:t xml:space="preserve">should be established </w:t>
      </w:r>
      <w:r w:rsidR="00861EF1" w:rsidRPr="008954B0">
        <w:rPr>
          <w:spacing w:val="-7"/>
          <w:lang w:val="en-US"/>
        </w:rPr>
        <w:t xml:space="preserve">to cover the </w:t>
      </w:r>
      <w:r w:rsidR="00EB5D00" w:rsidRPr="008954B0">
        <w:rPr>
          <w:lang w:val="en-US"/>
        </w:rPr>
        <w:t>interaction</w:t>
      </w:r>
      <w:r w:rsidR="00EB5D00" w:rsidRPr="008954B0">
        <w:rPr>
          <w:spacing w:val="-11"/>
          <w:lang w:val="en-US"/>
        </w:rPr>
        <w:t xml:space="preserve"> </w:t>
      </w:r>
      <w:r>
        <w:rPr>
          <w:lang w:val="en-US"/>
        </w:rPr>
        <w:t>between VTS and</w:t>
      </w:r>
      <w:r w:rsidRPr="008954B0">
        <w:rPr>
          <w:lang w:val="en-US"/>
        </w:rPr>
        <w:t xml:space="preserve"> </w:t>
      </w:r>
      <w:r w:rsidR="00861EF1" w:rsidRPr="008954B0">
        <w:rPr>
          <w:lang w:val="en-US"/>
        </w:rPr>
        <w:t>allied services</w:t>
      </w:r>
      <w:r w:rsidR="00EB5D00" w:rsidRPr="008954B0">
        <w:rPr>
          <w:lang w:val="en-US"/>
        </w:rPr>
        <w:t>,</w:t>
      </w:r>
      <w:r w:rsidR="00EB5D00" w:rsidRPr="008954B0">
        <w:rPr>
          <w:spacing w:val="-5"/>
          <w:lang w:val="en-US"/>
        </w:rPr>
        <w:t xml:space="preserve"> </w:t>
      </w:r>
      <w:r w:rsidR="00EB5D00" w:rsidRPr="000A5847">
        <w:rPr>
          <w:lang w:val="en-US"/>
        </w:rPr>
        <w:t>for</w:t>
      </w:r>
      <w:r w:rsidR="00EB5D00" w:rsidRPr="000A5847">
        <w:rPr>
          <w:spacing w:val="-3"/>
          <w:lang w:val="en-US"/>
        </w:rPr>
        <w:t xml:space="preserve"> </w:t>
      </w:r>
      <w:r w:rsidR="00EB5D00" w:rsidRPr="000A5847">
        <w:rPr>
          <w:lang w:val="en-US"/>
        </w:rPr>
        <w:t>example:</w:t>
      </w:r>
    </w:p>
    <w:p w14:paraId="08637646" w14:textId="2AC3E694" w:rsidR="00EB5D00" w:rsidRPr="00434449" w:rsidRDefault="00EB5D00" w:rsidP="00EB5D00">
      <w:pPr>
        <w:pStyle w:val="Bullet1"/>
        <w:rPr>
          <w:lang w:val="en-US"/>
        </w:rPr>
      </w:pPr>
      <w:r w:rsidRPr="00434449">
        <w:rPr>
          <w:lang w:val="en-US"/>
        </w:rPr>
        <w:t>Pilots</w:t>
      </w:r>
    </w:p>
    <w:p w14:paraId="6ABD21B6" w14:textId="3871850C" w:rsidR="00EB5D00" w:rsidRDefault="00EB5D00" w:rsidP="00EB5D00">
      <w:pPr>
        <w:pStyle w:val="Bullet1"/>
        <w:rPr>
          <w:lang w:val="en-US"/>
        </w:rPr>
      </w:pPr>
      <w:r w:rsidRPr="00434449">
        <w:rPr>
          <w:lang w:val="en-US"/>
        </w:rPr>
        <w:t>Tug</w:t>
      </w:r>
      <w:r w:rsidR="000A45A0">
        <w:rPr>
          <w:lang w:val="en-US"/>
        </w:rPr>
        <w:t>s</w:t>
      </w:r>
      <w:r w:rsidR="000A45A0" w:rsidRPr="000A45A0">
        <w:rPr>
          <w:lang w:val="en-US"/>
        </w:rPr>
        <w:t xml:space="preserve"> </w:t>
      </w:r>
      <w:r w:rsidR="000A45A0">
        <w:rPr>
          <w:lang w:val="en-US"/>
        </w:rPr>
        <w:t xml:space="preserve">and tug </w:t>
      </w:r>
      <w:r w:rsidRPr="000A45A0">
        <w:rPr>
          <w:lang w:val="en-US"/>
        </w:rPr>
        <w:t>operators</w:t>
      </w:r>
    </w:p>
    <w:p w14:paraId="74C3427C" w14:textId="7609E98F" w:rsidR="000A45A0" w:rsidRDefault="000A45A0" w:rsidP="00EB5D00">
      <w:pPr>
        <w:pStyle w:val="Bullet1"/>
        <w:rPr>
          <w:lang w:val="en-US"/>
        </w:rPr>
      </w:pPr>
      <w:r>
        <w:rPr>
          <w:lang w:val="en-US"/>
        </w:rPr>
        <w:t>Icebreakers and icebreaker operators</w:t>
      </w:r>
    </w:p>
    <w:p w14:paraId="01DA77E0" w14:textId="755208BC" w:rsidR="000A5847" w:rsidRPr="000A45A0" w:rsidRDefault="000A5847" w:rsidP="00EB5D00">
      <w:pPr>
        <w:pStyle w:val="Bullet1"/>
        <w:rPr>
          <w:lang w:val="en-US"/>
        </w:rPr>
      </w:pPr>
      <w:r>
        <w:rPr>
          <w:lang w:val="en-US"/>
        </w:rPr>
        <w:t>The organizers of marine events</w:t>
      </w:r>
    </w:p>
    <w:p w14:paraId="35358459" w14:textId="3846E2C5" w:rsidR="00EB5D00" w:rsidRPr="00AC125C" w:rsidRDefault="00EB5D00" w:rsidP="00EB5D00">
      <w:pPr>
        <w:pStyle w:val="Bullet1"/>
        <w:rPr>
          <w:lang w:val="en-US"/>
        </w:rPr>
      </w:pPr>
      <w:r w:rsidRPr="000A45A0">
        <w:rPr>
          <w:lang w:val="en-US"/>
        </w:rPr>
        <w:t>Shipping</w:t>
      </w:r>
      <w:r w:rsidRPr="000A45A0">
        <w:rPr>
          <w:spacing w:val="-9"/>
          <w:lang w:val="en-US"/>
        </w:rPr>
        <w:t xml:space="preserve"> </w:t>
      </w:r>
      <w:r w:rsidRPr="000A45A0">
        <w:rPr>
          <w:lang w:val="en-US"/>
        </w:rPr>
        <w:t>a</w:t>
      </w:r>
      <w:r w:rsidRPr="00AC125C">
        <w:rPr>
          <w:spacing w:val="-1"/>
          <w:lang w:val="en-US"/>
        </w:rPr>
        <w:t>g</w:t>
      </w:r>
      <w:r w:rsidRPr="00AC125C">
        <w:rPr>
          <w:lang w:val="en-US"/>
        </w:rPr>
        <w:t>ents</w:t>
      </w:r>
    </w:p>
    <w:p w14:paraId="6123181C" w14:textId="366EA521" w:rsidR="00EB5D00" w:rsidRDefault="00EB5D00" w:rsidP="00EB5D00">
      <w:pPr>
        <w:pStyle w:val="Bullet1"/>
        <w:rPr>
          <w:lang w:val="en-US"/>
        </w:rPr>
      </w:pPr>
      <w:r w:rsidRPr="00AC125C">
        <w:rPr>
          <w:lang w:val="en-US"/>
        </w:rPr>
        <w:t>Gover</w:t>
      </w:r>
      <w:r w:rsidRPr="00AC125C">
        <w:rPr>
          <w:spacing w:val="1"/>
          <w:lang w:val="en-US"/>
        </w:rPr>
        <w:t>n</w:t>
      </w:r>
      <w:r w:rsidRPr="00AC125C">
        <w:rPr>
          <w:lang w:val="en-US"/>
        </w:rPr>
        <w:t>ment</w:t>
      </w:r>
      <w:r w:rsidRPr="00AC125C">
        <w:rPr>
          <w:spacing w:val="-11"/>
          <w:lang w:val="en-US"/>
        </w:rPr>
        <w:t xml:space="preserve"> </w:t>
      </w:r>
      <w:r w:rsidRPr="00AC125C">
        <w:rPr>
          <w:lang w:val="en-US"/>
        </w:rPr>
        <w:t>agencies,</w:t>
      </w:r>
      <w:r w:rsidRPr="00AC125C">
        <w:rPr>
          <w:spacing w:val="-10"/>
          <w:lang w:val="en-US"/>
        </w:rPr>
        <w:t xml:space="preserve"> </w:t>
      </w:r>
      <w:r w:rsidRPr="00AC125C">
        <w:rPr>
          <w:lang w:val="en-US"/>
        </w:rPr>
        <w:t>including</w:t>
      </w:r>
      <w:r w:rsidRPr="00AC125C">
        <w:rPr>
          <w:spacing w:val="-9"/>
          <w:lang w:val="en-US"/>
        </w:rPr>
        <w:t xml:space="preserve"> </w:t>
      </w:r>
      <w:r w:rsidRPr="00AC125C">
        <w:rPr>
          <w:lang w:val="en-US"/>
        </w:rPr>
        <w:t>law</w:t>
      </w:r>
      <w:r w:rsidRPr="00AC125C">
        <w:rPr>
          <w:spacing w:val="-4"/>
          <w:lang w:val="en-US"/>
        </w:rPr>
        <w:t xml:space="preserve"> </w:t>
      </w:r>
      <w:r w:rsidRPr="00AC125C">
        <w:rPr>
          <w:lang w:val="en-US"/>
        </w:rPr>
        <w:t>enforcement</w:t>
      </w:r>
      <w:r w:rsidRPr="00AC125C">
        <w:rPr>
          <w:spacing w:val="-12"/>
          <w:lang w:val="en-US"/>
        </w:rPr>
        <w:t xml:space="preserve"> </w:t>
      </w:r>
      <w:r w:rsidR="00AC125C" w:rsidRPr="00AC125C">
        <w:rPr>
          <w:lang w:val="en-US"/>
        </w:rPr>
        <w:t>agencies</w:t>
      </w:r>
    </w:p>
    <w:p w14:paraId="4DC1C3F2" w14:textId="3A9D1694" w:rsidR="00C479BD" w:rsidRPr="00AC125C" w:rsidRDefault="00623302" w:rsidP="00BF5F4A">
      <w:pPr>
        <w:pStyle w:val="Brdtekst"/>
        <w:rPr>
          <w:lang w:val="en-US"/>
        </w:rPr>
      </w:pPr>
      <w:r>
        <w:rPr>
          <w:lang w:val="en-US"/>
        </w:rPr>
        <w:t xml:space="preserve">Please note, </w:t>
      </w:r>
      <w:r w:rsidR="00C479BD" w:rsidRPr="00C479BD">
        <w:rPr>
          <w:lang w:val="en-US"/>
        </w:rPr>
        <w:t xml:space="preserve">IALA Guideline </w:t>
      </w:r>
      <w:r w:rsidR="00C479BD" w:rsidRPr="00BF5F4A">
        <w:rPr>
          <w:i/>
          <w:iCs/>
          <w:lang w:val="en-US"/>
        </w:rPr>
        <w:t>G1102 VTS Interaction with Allied or Other Services</w:t>
      </w:r>
      <w:r w:rsidR="00C479BD" w:rsidRPr="00C479BD">
        <w:rPr>
          <w:lang w:val="en-US"/>
        </w:rPr>
        <w:t xml:space="preserve"> </w:t>
      </w:r>
      <w:r w:rsidR="000C53DC">
        <w:rPr>
          <w:lang w:val="en-US"/>
        </w:rPr>
        <w:fldChar w:fldCharType="begin"/>
      </w:r>
      <w:r w:rsidR="000C53DC">
        <w:rPr>
          <w:lang w:val="en-US"/>
        </w:rPr>
        <w:instrText xml:space="preserve"> REF _Ref71197069 \r \h </w:instrText>
      </w:r>
      <w:r w:rsidR="000C53DC">
        <w:rPr>
          <w:lang w:val="en-US"/>
        </w:rPr>
      </w:r>
      <w:r w:rsidR="000C53DC">
        <w:rPr>
          <w:lang w:val="en-US"/>
        </w:rPr>
        <w:fldChar w:fldCharType="separate"/>
      </w:r>
      <w:r w:rsidR="00EB4111">
        <w:rPr>
          <w:lang w:val="en-US"/>
        </w:rPr>
        <w:t>[16]</w:t>
      </w:r>
      <w:r w:rsidR="000C53DC">
        <w:rPr>
          <w:lang w:val="en-US"/>
        </w:rPr>
        <w:fldChar w:fldCharType="end"/>
      </w:r>
      <w:r w:rsidR="000C53DC">
        <w:rPr>
          <w:lang w:val="en-US"/>
        </w:rPr>
        <w:t xml:space="preserve"> </w:t>
      </w:r>
      <w:r w:rsidR="00C479BD" w:rsidRPr="00C479BD">
        <w:rPr>
          <w:lang w:val="en-US"/>
        </w:rPr>
        <w:t>identifies issues to be considered and the principles to successfully interact between VTS and allied or other services.</w:t>
      </w:r>
    </w:p>
    <w:p w14:paraId="166F4677" w14:textId="77777777" w:rsidR="005733F7" w:rsidRDefault="005733F7" w:rsidP="005733F7">
      <w:pPr>
        <w:pStyle w:val="Overskrift2"/>
        <w:rPr>
          <w:lang w:val="en-US"/>
        </w:rPr>
      </w:pPr>
      <w:bookmarkStart w:id="109" w:name="_Toc71197514"/>
      <w:bookmarkStart w:id="110" w:name="_Toc166755377"/>
      <w:bookmarkEnd w:id="109"/>
      <w:r>
        <w:rPr>
          <w:lang w:val="en-US"/>
        </w:rPr>
        <w:t>Emergency Procedures</w:t>
      </w:r>
      <w:bookmarkEnd w:id="110"/>
    </w:p>
    <w:p w14:paraId="45EEF415" w14:textId="77777777" w:rsidR="007E17CF" w:rsidRPr="007E17CF" w:rsidRDefault="007E17CF" w:rsidP="007E17CF">
      <w:pPr>
        <w:pStyle w:val="Heading2separationline"/>
        <w:rPr>
          <w:lang w:val="en-US"/>
        </w:rPr>
      </w:pPr>
    </w:p>
    <w:p w14:paraId="7B16B3F3" w14:textId="77777777" w:rsidR="005733F7" w:rsidRPr="00BD212E" w:rsidRDefault="005733F7" w:rsidP="005733F7">
      <w:pPr>
        <w:pStyle w:val="Brdtekst"/>
        <w:rPr>
          <w:lang w:val="en-US"/>
        </w:rPr>
      </w:pPr>
      <w:r w:rsidRPr="00BD212E">
        <w:rPr>
          <w:lang w:val="en-US"/>
        </w:rPr>
        <w:t>The</w:t>
      </w:r>
      <w:r w:rsidRPr="00BD212E">
        <w:rPr>
          <w:spacing w:val="-4"/>
          <w:lang w:val="en-US"/>
        </w:rPr>
        <w:t xml:space="preserve"> </w:t>
      </w:r>
      <w:r w:rsidR="00BA7F72">
        <w:rPr>
          <w:lang w:val="en-US"/>
        </w:rPr>
        <w:t>activities</w:t>
      </w:r>
      <w:r w:rsidR="00BA7F72" w:rsidRPr="00BD212E">
        <w:rPr>
          <w:spacing w:val="-8"/>
          <w:lang w:val="en-US"/>
        </w:rPr>
        <w:t xml:space="preserve"> </w:t>
      </w:r>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centre</w:t>
      </w:r>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310267D1" w14:textId="05FFD883" w:rsidR="005733F7" w:rsidRDefault="005733F7" w:rsidP="005733F7">
      <w:pPr>
        <w:pStyle w:val="Brdtekst"/>
        <w:rPr>
          <w:lang w:val="en-US"/>
        </w:rPr>
      </w:pPr>
      <w:r w:rsidRPr="00BD212E">
        <w:rPr>
          <w:lang w:val="en-US"/>
        </w:rPr>
        <w:t>Other authorities</w:t>
      </w:r>
      <w:r w:rsidRPr="00BD212E">
        <w:rPr>
          <w:spacing w:val="-4"/>
          <w:lang w:val="en-US"/>
        </w:rPr>
        <w:t xml:space="preserve"> </w:t>
      </w:r>
      <w:r w:rsidRPr="00BD212E">
        <w:rPr>
          <w:lang w:val="en-US"/>
        </w:rPr>
        <w:t>(</w:t>
      </w:r>
      <w:r w:rsidR="00401891">
        <w:rPr>
          <w:lang w:val="en-US"/>
        </w:rPr>
        <w:t xml:space="preserve">e.g.,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rea. 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006951FC">
        <w:rPr>
          <w:lang w:val="en-US"/>
        </w:rPr>
        <w:t>,</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 xml:space="preserve">ures </w:t>
      </w:r>
      <w:r w:rsidR="00CD44E8">
        <w:rPr>
          <w:lang w:val="en-US"/>
        </w:rPr>
        <w:t>for</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44557E30" w14:textId="77777777" w:rsidR="000A5847" w:rsidRDefault="000A5847" w:rsidP="005733F7">
      <w:pPr>
        <w:pStyle w:val="Brdtekst"/>
        <w:rPr>
          <w:lang w:val="en-US"/>
        </w:rPr>
      </w:pPr>
      <w:r w:rsidRPr="000A5847">
        <w:rPr>
          <w:lang w:val="en-US"/>
        </w:rPr>
        <w:t>Incidental co‐operation with emergency services, such as Search and Rescue and Pollution Control may be conducted in accordance with pre‐established contingency plans in which the procedures for interaction with allied or other services are laid down and responsibilities established.</w:t>
      </w:r>
    </w:p>
    <w:p w14:paraId="1ED6D94C" w14:textId="1904B236" w:rsidR="000E6552" w:rsidRDefault="0070193D" w:rsidP="005733F7">
      <w:pPr>
        <w:pStyle w:val="Brdtekst"/>
        <w:rPr>
          <w:lang w:val="en-US"/>
        </w:rPr>
      </w:pPr>
      <w:r>
        <w:rPr>
          <w:lang w:val="en-US"/>
        </w:rPr>
        <w:t>D</w:t>
      </w:r>
      <w:r w:rsidRPr="0070193D">
        <w:rPr>
          <w:lang w:val="en-US"/>
        </w:rPr>
        <w:t xml:space="preserve">espite </w:t>
      </w:r>
      <w:r>
        <w:rPr>
          <w:lang w:val="en-US"/>
        </w:rPr>
        <w:t>this, t</w:t>
      </w:r>
      <w:r w:rsidRPr="0070193D">
        <w:rPr>
          <w:lang w:val="en-US"/>
        </w:rPr>
        <w:t>he VTS may be one</w:t>
      </w:r>
      <w:r>
        <w:rPr>
          <w:lang w:val="en-US"/>
        </w:rPr>
        <w:t xml:space="preserve"> of the first to respond to a call from a </w:t>
      </w:r>
      <w:r w:rsidRPr="0070193D">
        <w:rPr>
          <w:lang w:val="en-US"/>
        </w:rPr>
        <w:t>vessel that has an emergency situation.</w:t>
      </w:r>
      <w:r w:rsidR="00401891">
        <w:rPr>
          <w:lang w:val="en-US"/>
        </w:rPr>
        <w:t xml:space="preserve"> </w:t>
      </w:r>
      <w:r w:rsidRPr="0070193D">
        <w:rPr>
          <w:lang w:val="en-US"/>
        </w:rPr>
        <w:t>It is important that VTS requests and collects any further information to help in response activities and to pass on to other authorities.</w:t>
      </w:r>
      <w:r w:rsidR="00401891">
        <w:rPr>
          <w:lang w:val="en-US"/>
        </w:rPr>
        <w:t xml:space="preserve"> </w:t>
      </w:r>
      <w:r w:rsidRPr="0070193D">
        <w:rPr>
          <w:lang w:val="en-US"/>
        </w:rPr>
        <w:t xml:space="preserve">Some considerations for information that a VTS </w:t>
      </w:r>
      <w:r w:rsidR="00C9742D">
        <w:rPr>
          <w:lang w:val="en-US"/>
        </w:rPr>
        <w:t>may</w:t>
      </w:r>
      <w:r w:rsidR="00C9742D" w:rsidRPr="0070193D">
        <w:rPr>
          <w:lang w:val="en-US"/>
        </w:rPr>
        <w:t xml:space="preserve"> </w:t>
      </w:r>
      <w:r w:rsidRPr="0070193D">
        <w:rPr>
          <w:lang w:val="en-US"/>
        </w:rPr>
        <w:t xml:space="preserve">try </w:t>
      </w:r>
      <w:r w:rsidR="00C9742D">
        <w:rPr>
          <w:lang w:val="en-US"/>
        </w:rPr>
        <w:t>to</w:t>
      </w:r>
      <w:r w:rsidRPr="0070193D">
        <w:rPr>
          <w:lang w:val="en-US"/>
        </w:rPr>
        <w:t xml:space="preserve"> establish from the vessel under these situations </w:t>
      </w:r>
      <w:r>
        <w:rPr>
          <w:lang w:val="en-US"/>
        </w:rPr>
        <w:t xml:space="preserve">can be found </w:t>
      </w:r>
      <w:r w:rsidR="00611C22">
        <w:rPr>
          <w:lang w:val="en-US"/>
        </w:rPr>
        <w:t>in a</w:t>
      </w:r>
      <w:r w:rsidRPr="0070193D">
        <w:rPr>
          <w:lang w:val="en-US"/>
        </w:rPr>
        <w:t>nnex B.</w:t>
      </w:r>
    </w:p>
    <w:p w14:paraId="335AF4A1" w14:textId="77777777" w:rsidR="005733F7" w:rsidRDefault="005733F7" w:rsidP="005733F7">
      <w:pPr>
        <w:pStyle w:val="Overskrift3"/>
        <w:rPr>
          <w:rFonts w:eastAsia="Arial"/>
          <w:lang w:val="en-US"/>
        </w:rPr>
      </w:pPr>
      <w:bookmarkStart w:id="111" w:name="_Toc166755378"/>
      <w:r>
        <w:rPr>
          <w:rFonts w:eastAsia="Arial"/>
          <w:lang w:val="en-US"/>
        </w:rPr>
        <w:t>Collision, Capsiz</w:t>
      </w:r>
      <w:r w:rsidR="00A45AA6">
        <w:rPr>
          <w:rFonts w:eastAsia="Arial"/>
          <w:lang w:val="en-US"/>
        </w:rPr>
        <w:t>ing</w:t>
      </w:r>
      <w:r>
        <w:rPr>
          <w:rFonts w:eastAsia="Arial"/>
          <w:lang w:val="en-US"/>
        </w:rPr>
        <w:t xml:space="preserve">, Sinking, Grounding, Fire </w:t>
      </w:r>
      <w:r w:rsidR="001E3570">
        <w:rPr>
          <w:rFonts w:eastAsia="Arial"/>
          <w:lang w:val="en-US"/>
        </w:rPr>
        <w:t>O</w:t>
      </w:r>
      <w:r>
        <w:rPr>
          <w:rFonts w:eastAsia="Arial"/>
          <w:lang w:val="en-US"/>
        </w:rPr>
        <w:t>n</w:t>
      </w:r>
      <w:r w:rsidR="001E3570">
        <w:rPr>
          <w:rFonts w:eastAsia="Arial"/>
          <w:lang w:val="en-US"/>
        </w:rPr>
        <w:t>board</w:t>
      </w:r>
      <w:r>
        <w:rPr>
          <w:rFonts w:eastAsia="Arial"/>
          <w:lang w:val="en-US"/>
        </w:rPr>
        <w:t>, Man Overboard</w:t>
      </w:r>
      <w:bookmarkEnd w:id="111"/>
    </w:p>
    <w:p w14:paraId="43678AEC" w14:textId="6BE849E8" w:rsidR="005733F7" w:rsidRPr="00BD212E" w:rsidRDefault="005733F7" w:rsidP="005733F7">
      <w:pPr>
        <w:pStyle w:val="Brdtekst"/>
        <w:rPr>
          <w:lang w:val="en-US"/>
        </w:rPr>
      </w:pPr>
      <w:r w:rsidRPr="00BD212E">
        <w:rPr>
          <w:lang w:val="en-US"/>
        </w:rPr>
        <w:t>P</w:t>
      </w:r>
      <w:r w:rsidR="001E3570">
        <w:rPr>
          <w:lang w:val="en-US"/>
        </w:rPr>
        <w:t>rocesses and p</w:t>
      </w:r>
      <w:r w:rsidRPr="00BD212E">
        <w:rPr>
          <w:lang w:val="en-US"/>
        </w:rPr>
        <w:t>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r w:rsidR="003C0A0E">
        <w:rPr>
          <w:lang w:val="en-US"/>
        </w:rPr>
        <w:t>situation</w:t>
      </w:r>
      <w:r w:rsidR="003C0A0E" w:rsidRPr="00BD212E">
        <w:rPr>
          <w:lang w:val="en-US"/>
        </w:rPr>
        <w:t>s</w:t>
      </w:r>
      <w:r w:rsidR="003C0A0E" w:rsidRPr="00BD212E">
        <w:rPr>
          <w:spacing w:val="36"/>
          <w:lang w:val="en-US"/>
        </w:rPr>
        <w:t xml:space="preserve"> </w:t>
      </w:r>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r w:rsidR="00A45AA6">
        <w:rPr>
          <w:lang w:val="en-US"/>
        </w:rPr>
        <w:t>ing</w:t>
      </w:r>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r w:rsidR="00A45AA6">
        <w:rPr>
          <w:lang w:val="en-US"/>
        </w:rPr>
        <w:t>board</w:t>
      </w:r>
      <w:r w:rsidR="00611C22">
        <w:rPr>
          <w:lang w:val="en-US"/>
        </w:rPr>
        <w:t xml:space="preserve"> and </w:t>
      </w:r>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r w:rsidR="001E3570">
        <w:rPr>
          <w:lang w:val="en-US"/>
        </w:rPr>
        <w:t>. Actions</w:t>
      </w:r>
      <w:r w:rsidR="001E3570">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76494FAE" w14:textId="77777777" w:rsidR="005733F7" w:rsidRPr="00BD212E" w:rsidRDefault="005733F7" w:rsidP="00B96FAE">
      <w:pPr>
        <w:pStyle w:val="Bullet1"/>
        <w:rPr>
          <w:lang w:val="en-US"/>
        </w:rPr>
      </w:pPr>
      <w:r w:rsidRPr="00BD212E">
        <w:rPr>
          <w:lang w:val="en-US"/>
        </w:rPr>
        <w:t>Alert</w:t>
      </w:r>
      <w:r w:rsidRPr="00BD212E">
        <w:rPr>
          <w:spacing w:val="-5"/>
          <w:lang w:val="en-US"/>
        </w:rPr>
        <w:t xml:space="preserve"> </w:t>
      </w:r>
      <w:r w:rsidR="00514BA9">
        <w:rPr>
          <w:spacing w:val="-6"/>
          <w:lang w:val="en-US"/>
        </w:rPr>
        <w:t>MRCC</w:t>
      </w:r>
      <w:r w:rsidRPr="00BD212E">
        <w:rPr>
          <w:lang w:val="en-US"/>
        </w:rPr>
        <w:t>;</w:t>
      </w:r>
    </w:p>
    <w:p w14:paraId="7582BF24"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33EBCEE0"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authority/ies;</w:t>
      </w:r>
    </w:p>
    <w:p w14:paraId="786C3885" w14:textId="77777777" w:rsidR="005733F7" w:rsidRPr="009F2875" w:rsidRDefault="005733F7" w:rsidP="00B96FAE">
      <w:pPr>
        <w:pStyle w:val="Bullet1"/>
        <w:rPr>
          <w:lang w:val="en-US"/>
        </w:rPr>
      </w:pPr>
      <w:r w:rsidRPr="009F2875">
        <w:rPr>
          <w:lang w:val="en-US"/>
        </w:rPr>
        <w:t>Act</w:t>
      </w:r>
      <w:r w:rsidRPr="009F2875">
        <w:rPr>
          <w:spacing w:val="-3"/>
          <w:lang w:val="en-US"/>
        </w:rPr>
        <w:t xml:space="preserve"> </w:t>
      </w:r>
      <w:r w:rsidRPr="009F2875">
        <w:rPr>
          <w:lang w:val="en-US"/>
        </w:rPr>
        <w:t>on</w:t>
      </w:r>
      <w:r w:rsidRPr="009F2875">
        <w:rPr>
          <w:spacing w:val="-2"/>
          <w:lang w:val="en-US"/>
        </w:rPr>
        <w:t xml:space="preserve"> </w:t>
      </w:r>
      <w:r w:rsidRPr="009F2875">
        <w:rPr>
          <w:lang w:val="en-US"/>
        </w:rPr>
        <w:t>local</w:t>
      </w:r>
      <w:r w:rsidRPr="009F2875">
        <w:rPr>
          <w:spacing w:val="-6"/>
          <w:lang w:val="en-US"/>
        </w:rPr>
        <w:t xml:space="preserve"> </w:t>
      </w:r>
      <w:r w:rsidRPr="009F2875">
        <w:rPr>
          <w:lang w:val="en-US"/>
        </w:rPr>
        <w:t>call-out</w:t>
      </w:r>
      <w:r w:rsidRPr="009F2875">
        <w:rPr>
          <w:spacing w:val="-7"/>
          <w:lang w:val="en-US"/>
        </w:rPr>
        <w:t xml:space="preserve"> </w:t>
      </w:r>
      <w:r w:rsidRPr="009F2875">
        <w:rPr>
          <w:lang w:val="en-US"/>
        </w:rPr>
        <w:t>procedures;</w:t>
      </w:r>
    </w:p>
    <w:p w14:paraId="6AC13BA7" w14:textId="77777777" w:rsidR="009F2875" w:rsidRPr="009F2875" w:rsidRDefault="009F2875" w:rsidP="00B96FAE">
      <w:pPr>
        <w:pStyle w:val="Bullet1"/>
        <w:rPr>
          <w:lang w:val="en-US"/>
        </w:rPr>
      </w:pPr>
      <w:r w:rsidRPr="009F2875">
        <w:rPr>
          <w:lang w:val="en-US"/>
        </w:rPr>
        <w:lastRenderedPageBreak/>
        <w:t>Support on-sce</w:t>
      </w:r>
      <w:r>
        <w:rPr>
          <w:lang w:val="en-US"/>
        </w:rPr>
        <w:t>n</w:t>
      </w:r>
      <w:r w:rsidRPr="009F2875">
        <w:rPr>
          <w:lang w:val="en-US"/>
        </w:rPr>
        <w:t>e coordination;</w:t>
      </w:r>
    </w:p>
    <w:p w14:paraId="121A60E5"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1903E1E6" w14:textId="77777777" w:rsidR="005733F7" w:rsidRPr="00BD212E" w:rsidRDefault="005733F7" w:rsidP="00B96FAE">
      <w:pPr>
        <w:pStyle w:val="Bullet1"/>
        <w:rPr>
          <w:lang w:val="en-US"/>
        </w:rPr>
      </w:pPr>
      <w:r w:rsidRPr="00BD212E">
        <w:rPr>
          <w:lang w:val="en-US"/>
        </w:rPr>
        <w:t>Promulgate</w:t>
      </w:r>
      <w:r w:rsidR="003C0A0E">
        <w:rPr>
          <w:lang w:val="en-US"/>
        </w:rPr>
        <w:t xml:space="preserve"> or relay</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003C0A0E">
        <w:rPr>
          <w:lang w:val="en-US"/>
        </w:rPr>
        <w:t>situations with</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44FDEA94" w14:textId="77777777"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5C1D082E" w14:textId="77777777" w:rsidR="005733F7" w:rsidRDefault="005733F7" w:rsidP="00B96FAE">
      <w:pPr>
        <w:pStyle w:val="Bullet1"/>
        <w:rPr>
          <w:lang w:val="en-US"/>
        </w:rPr>
      </w:pPr>
      <w:r w:rsidRPr="009F2875">
        <w:rPr>
          <w:lang w:val="en-US"/>
        </w:rPr>
        <w:t>A</w:t>
      </w:r>
      <w:r w:rsidR="00BC2F75" w:rsidRPr="009F2875">
        <w:rPr>
          <w:lang w:val="en-US"/>
        </w:rPr>
        <w:t>lert</w:t>
      </w:r>
      <w:r w:rsidRPr="009F2875">
        <w:rPr>
          <w:spacing w:val="-8"/>
          <w:lang w:val="en-US"/>
        </w:rPr>
        <w:t xml:space="preserve"> </w:t>
      </w:r>
      <w:r w:rsidR="00BC2F75" w:rsidRPr="009F2875">
        <w:rPr>
          <w:spacing w:val="-8"/>
          <w:lang w:val="en-US"/>
        </w:rPr>
        <w:t xml:space="preserve">allied services </w:t>
      </w:r>
      <w:r w:rsidRPr="009F2875">
        <w:rPr>
          <w:lang w:val="en-US"/>
        </w:rPr>
        <w:t>and</w:t>
      </w:r>
      <w:r w:rsidRPr="009F2875">
        <w:rPr>
          <w:spacing w:val="-4"/>
          <w:lang w:val="en-US"/>
        </w:rPr>
        <w:t xml:space="preserve"> </w:t>
      </w:r>
      <w:r w:rsidRPr="009F2875">
        <w:rPr>
          <w:lang w:val="en-US"/>
        </w:rPr>
        <w:t>other</w:t>
      </w:r>
      <w:r w:rsidRPr="009F2875">
        <w:rPr>
          <w:spacing w:val="-6"/>
          <w:lang w:val="en-US"/>
        </w:rPr>
        <w:t xml:space="preserve"> </w:t>
      </w:r>
      <w:r w:rsidRPr="009F2875">
        <w:rPr>
          <w:lang w:val="en-US"/>
        </w:rPr>
        <w:t>support</w:t>
      </w:r>
      <w:r w:rsidRPr="009F2875">
        <w:rPr>
          <w:spacing w:val="-7"/>
          <w:lang w:val="en-US"/>
        </w:rPr>
        <w:t xml:space="preserve"> </w:t>
      </w:r>
      <w:r w:rsidRPr="009F2875">
        <w:rPr>
          <w:lang w:val="en-US"/>
        </w:rPr>
        <w:t>uni</w:t>
      </w:r>
      <w:r w:rsidRPr="009F2875">
        <w:rPr>
          <w:spacing w:val="-1"/>
          <w:lang w:val="en-US"/>
        </w:rPr>
        <w:t>t</w:t>
      </w:r>
      <w:r w:rsidRPr="009F2875">
        <w:rPr>
          <w:spacing w:val="1"/>
          <w:lang w:val="en-US"/>
        </w:rPr>
        <w:t>s</w:t>
      </w:r>
      <w:r w:rsidRPr="009F2875">
        <w:rPr>
          <w:lang w:val="en-US"/>
        </w:rPr>
        <w:t>;</w:t>
      </w:r>
      <w:r w:rsidRPr="009F2875">
        <w:rPr>
          <w:spacing w:val="-5"/>
          <w:lang w:val="en-US"/>
        </w:rPr>
        <w:t xml:space="preserve"> </w:t>
      </w:r>
      <w:r w:rsidRPr="009F2875">
        <w:rPr>
          <w:lang w:val="en-US"/>
        </w:rPr>
        <w:t>and</w:t>
      </w:r>
    </w:p>
    <w:p w14:paraId="60CFB370" w14:textId="77777777" w:rsidR="009F2875" w:rsidRPr="009F2875" w:rsidRDefault="009F2875" w:rsidP="00B96FAE">
      <w:pPr>
        <w:pStyle w:val="Bullet1"/>
        <w:rPr>
          <w:lang w:val="en-US"/>
        </w:rPr>
      </w:pPr>
      <w:r>
        <w:rPr>
          <w:lang w:val="en-US"/>
        </w:rPr>
        <w:t>Ensure that a proper log is maintained.</w:t>
      </w:r>
    </w:p>
    <w:p w14:paraId="1B23AAA7" w14:textId="77777777" w:rsidR="005733F7" w:rsidRDefault="00B96FAE" w:rsidP="00B96FAE">
      <w:pPr>
        <w:pStyle w:val="Overskrift3"/>
        <w:rPr>
          <w:lang w:val="en-US"/>
        </w:rPr>
      </w:pPr>
      <w:bookmarkStart w:id="112" w:name="_Toc166755379"/>
      <w:r>
        <w:rPr>
          <w:lang w:val="en-US"/>
        </w:rPr>
        <w:t>Pollution</w:t>
      </w:r>
      <w:bookmarkEnd w:id="112"/>
    </w:p>
    <w:p w14:paraId="42568FC6" w14:textId="77777777" w:rsidR="00B96FAE" w:rsidRPr="00BD212E" w:rsidRDefault="00B96FAE" w:rsidP="00B96FAE">
      <w:pPr>
        <w:pStyle w:val="Brdteks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w:t>
      </w:r>
      <w:r w:rsidR="000F2E27">
        <w:rPr>
          <w:lang w:val="en-US"/>
        </w:rPr>
        <w:t>rocesses and p</w:t>
      </w:r>
      <w:r w:rsidRPr="00BD212E">
        <w:rPr>
          <w:lang w:val="en-US"/>
        </w:rPr>
        <w:t>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0DD6873C" w14:textId="77777777" w:rsidR="00B96FAE" w:rsidRDefault="00B96FAE" w:rsidP="00B96FAE">
      <w:pPr>
        <w:pStyle w:val="Bullet1"/>
        <w:rPr>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7A0EB646" w14:textId="77777777" w:rsidR="003C0A0E" w:rsidRPr="00BD212E" w:rsidRDefault="003C0A0E" w:rsidP="00B96FAE">
      <w:pPr>
        <w:pStyle w:val="Bullet1"/>
        <w:rPr>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r w:rsidR="00BA2072">
        <w:rPr>
          <w:lang w:val="en-US"/>
        </w:rPr>
        <w:t>;</w:t>
      </w:r>
    </w:p>
    <w:p w14:paraId="2173A573"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authority/ies;</w:t>
      </w:r>
    </w:p>
    <w:p w14:paraId="6C9EF6BB" w14:textId="77777777"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r w:rsidR="003C0A0E">
        <w:rPr>
          <w:lang w:val="en-US"/>
        </w:rPr>
        <w:t>,</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296C487D" w14:textId="77777777"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3A25B442"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00E962DB">
        <w:rPr>
          <w:spacing w:val="-5"/>
          <w:lang w:val="en-US"/>
        </w:rPr>
        <w:t xml:space="preserve">movements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53812171" w14:textId="77777777" w:rsidR="00B96FAE" w:rsidRDefault="00B96FAE" w:rsidP="00B96FAE">
      <w:pPr>
        <w:pStyle w:val="Overskrift3"/>
        <w:rPr>
          <w:lang w:val="en-US"/>
        </w:rPr>
      </w:pPr>
      <w:bookmarkStart w:id="113" w:name="_Toc166755380"/>
      <w:r>
        <w:rPr>
          <w:lang w:val="en-US"/>
        </w:rPr>
        <w:t>Places of Refuge</w:t>
      </w:r>
      <w:bookmarkEnd w:id="113"/>
    </w:p>
    <w:p w14:paraId="1BECC13F" w14:textId="10EF2ED5" w:rsidR="00B96FAE" w:rsidRPr="00BF5F4A" w:rsidRDefault="00B96FAE" w:rsidP="00A824D2">
      <w:pPr>
        <w:pStyle w:val="Brdtekst"/>
        <w:rPr>
          <w:i/>
          <w:iCs/>
        </w:rPr>
      </w:pPr>
      <w:r w:rsidRPr="00A824D2">
        <w:t>Places of Refuge p</w:t>
      </w:r>
      <w:r w:rsidR="000F2E27">
        <w:t>rocesses and p</w:t>
      </w:r>
      <w:r w:rsidRPr="00A824D2">
        <w:t xml:space="preserve">rocedures should be developed, depending on national requirements and the particular arrangements arising out of the implementation of IMO Resolution A.949(23) </w:t>
      </w:r>
      <w:r w:rsidRPr="00BF5F4A">
        <w:rPr>
          <w:i/>
          <w:iCs/>
        </w:rPr>
        <w:t>Guidelines on Places of Refuge for Ships in Need of Assistance</w:t>
      </w:r>
      <w:r w:rsidR="000C53DC">
        <w:rPr>
          <w:i/>
          <w:iCs/>
        </w:rPr>
        <w:t xml:space="preserve"> </w:t>
      </w:r>
      <w:r w:rsidR="000C53DC" w:rsidRPr="00BF5F4A">
        <w:fldChar w:fldCharType="begin"/>
      </w:r>
      <w:r w:rsidR="000C53DC" w:rsidRPr="00BF5F4A">
        <w:instrText xml:space="preserve"> REF _Ref71197084 \r \h </w:instrText>
      </w:r>
      <w:r w:rsidR="000C53DC">
        <w:instrText xml:space="preserve"> \* MERGEFORMAT </w:instrText>
      </w:r>
      <w:r w:rsidR="000C53DC" w:rsidRPr="00BF5F4A">
        <w:fldChar w:fldCharType="separate"/>
      </w:r>
      <w:r w:rsidR="00EB4111">
        <w:t>[17]</w:t>
      </w:r>
      <w:r w:rsidR="000C53DC" w:rsidRPr="00BF5F4A">
        <w:fldChar w:fldCharType="end"/>
      </w:r>
      <w:r w:rsidR="000C53DC">
        <w:t>.</w:t>
      </w:r>
    </w:p>
    <w:p w14:paraId="64BE5584" w14:textId="77777777" w:rsidR="00A824D2" w:rsidRDefault="00A824D2" w:rsidP="00A824D2">
      <w:pPr>
        <w:pStyle w:val="Overskrift3"/>
      </w:pPr>
      <w:bookmarkStart w:id="114" w:name="_Toc166755381"/>
      <w:r>
        <w:t>Medical Emergency</w:t>
      </w:r>
      <w:bookmarkEnd w:id="114"/>
    </w:p>
    <w:p w14:paraId="74E39BAA" w14:textId="77777777" w:rsidR="00A824D2" w:rsidRPr="00BD212E" w:rsidRDefault="00A824D2" w:rsidP="00A824D2">
      <w:pPr>
        <w:pStyle w:val="Brdtekst"/>
        <w:rPr>
          <w:lang w:val="en-US"/>
        </w:rPr>
      </w:pPr>
      <w:r w:rsidRPr="00BD212E">
        <w:rPr>
          <w:lang w:val="en-US"/>
        </w:rPr>
        <w:t>P</w:t>
      </w:r>
      <w:r w:rsidR="000F2E27">
        <w:rPr>
          <w:lang w:val="en-US"/>
        </w:rPr>
        <w:t>rocesses and p</w:t>
      </w:r>
      <w:r w:rsidRPr="00BD212E">
        <w:rPr>
          <w:lang w:val="en-US"/>
        </w:rPr>
        <w:t>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AD7CC7B"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r w:rsidRPr="00BD212E">
        <w:rPr>
          <w:lang w:val="en-US"/>
        </w:rPr>
        <w:t>;</w:t>
      </w:r>
    </w:p>
    <w:p w14:paraId="23CC711D" w14:textId="344AA089"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751C249F" w14:textId="731EBCC6" w:rsidR="00A824D2"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r w:rsidR="00C50942" w:rsidRPr="00BD212E">
        <w:rPr>
          <w:lang w:val="en-US"/>
        </w:rPr>
        <w:t>man</w:t>
      </w:r>
      <w:r w:rsidR="00C50942">
        <w:rPr>
          <w:lang w:val="en-US"/>
        </w:rPr>
        <w:t>oeuv</w:t>
      </w:r>
      <w:r w:rsidR="00C50942" w:rsidRPr="00BD212E">
        <w:rPr>
          <w:lang w:val="en-US"/>
        </w:rPr>
        <w:t>ring</w:t>
      </w:r>
      <w:r w:rsidR="00C50942" w:rsidRPr="00BD212E">
        <w:rPr>
          <w:spacing w:val="-13"/>
          <w:lang w:val="en-US"/>
        </w:rPr>
        <w:t xml:space="preserve"> </w:t>
      </w:r>
      <w:r w:rsidRPr="00BD212E">
        <w:rPr>
          <w:lang w:val="en-US"/>
        </w:rPr>
        <w:t>requirements</w:t>
      </w:r>
      <w:r w:rsidR="000306C7">
        <w:rPr>
          <w:lang w:val="en-US"/>
        </w:rPr>
        <w:t>; and</w:t>
      </w:r>
    </w:p>
    <w:p w14:paraId="53B5E5B7" w14:textId="262AAC22" w:rsidR="000306C7" w:rsidRPr="000306C7" w:rsidRDefault="000306C7" w:rsidP="000306C7">
      <w:pPr>
        <w:pStyle w:val="Bullet1"/>
        <w:rPr>
          <w:lang w:val="en-US"/>
        </w:rPr>
      </w:pPr>
      <w:r>
        <w:rPr>
          <w:lang w:val="en-US"/>
        </w:rPr>
        <w:t xml:space="preserve">Relay information from responsible health authority to arriving </w:t>
      </w:r>
      <w:r w:rsidR="00D1150C">
        <w:rPr>
          <w:lang w:val="en-US"/>
        </w:rPr>
        <w:t xml:space="preserve">vessels </w:t>
      </w:r>
      <w:r>
        <w:rPr>
          <w:lang w:val="en-US"/>
        </w:rPr>
        <w:t>suspected of being infected with a contagious disease that require</w:t>
      </w:r>
      <w:r w:rsidR="001A747E">
        <w:rPr>
          <w:lang w:val="en-US"/>
        </w:rPr>
        <w:t>s</w:t>
      </w:r>
      <w:r>
        <w:rPr>
          <w:lang w:val="en-US"/>
        </w:rPr>
        <w:t xml:space="preserve"> special care </w:t>
      </w:r>
      <w:r w:rsidR="00401891">
        <w:rPr>
          <w:lang w:val="en-US"/>
        </w:rPr>
        <w:t xml:space="preserve">e.g., </w:t>
      </w:r>
      <w:r>
        <w:rPr>
          <w:lang w:val="en-US"/>
        </w:rPr>
        <w:t>quarantine</w:t>
      </w:r>
      <w:r w:rsidRPr="00BD212E">
        <w:rPr>
          <w:lang w:val="en-US"/>
        </w:rPr>
        <w:t>.</w:t>
      </w:r>
    </w:p>
    <w:p w14:paraId="043A845C" w14:textId="77777777" w:rsidR="00A824D2" w:rsidRDefault="00A824D2" w:rsidP="00A824D2">
      <w:pPr>
        <w:pStyle w:val="Overskrift3"/>
      </w:pPr>
      <w:bookmarkStart w:id="115" w:name="_Toc166755382"/>
      <w:r>
        <w:t>Vessel Not Under Command (NUC)</w:t>
      </w:r>
      <w:bookmarkEnd w:id="115"/>
    </w:p>
    <w:p w14:paraId="53F47FF5" w14:textId="77777777" w:rsidR="00A824D2" w:rsidRPr="00A824D2" w:rsidRDefault="00A824D2" w:rsidP="00A824D2">
      <w:pPr>
        <w:pStyle w:val="Brdtekst"/>
        <w:rPr>
          <w:lang w:val="en-US"/>
        </w:rPr>
      </w:pPr>
      <w:r w:rsidRPr="00BD212E">
        <w:rPr>
          <w:lang w:val="en-US"/>
        </w:rPr>
        <w:t>P</w:t>
      </w:r>
      <w:r w:rsidR="000F2E27">
        <w:rPr>
          <w:lang w:val="en-US"/>
        </w:rPr>
        <w:t>rocesses and p</w:t>
      </w:r>
      <w:r w:rsidRPr="00BD212E">
        <w:rPr>
          <w:lang w:val="en-US"/>
        </w:rPr>
        <w:t>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5DDBF3B"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06FE237D" w14:textId="77777777"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onboard</w:t>
      </w:r>
      <w:r w:rsidRPr="00BD212E">
        <w:rPr>
          <w:spacing w:val="-6"/>
          <w:lang w:val="en-US"/>
        </w:rPr>
        <w:t xml:space="preserve"> </w:t>
      </w:r>
      <w:r w:rsidRPr="00BD212E">
        <w:rPr>
          <w:lang w:val="en-US"/>
        </w:rPr>
        <w:t>situation;</w:t>
      </w:r>
    </w:p>
    <w:p w14:paraId="5EA418D9"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5A1DA3"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r w:rsidR="00BA2072">
        <w:rPr>
          <w:lang w:val="en-US"/>
        </w:rPr>
        <w:t xml:space="preserve"> and</w:t>
      </w:r>
    </w:p>
    <w:p w14:paraId="142FEA22" w14:textId="77777777" w:rsidR="00A824D2" w:rsidRPr="00324BE0" w:rsidRDefault="00A824D2" w:rsidP="00A824D2">
      <w:pPr>
        <w:pStyle w:val="Bullet1"/>
        <w:rPr>
          <w:lang w:val="en-US"/>
        </w:rPr>
      </w:pPr>
      <w:r w:rsidRPr="00324BE0">
        <w:rPr>
          <w:lang w:val="en-US"/>
        </w:rPr>
        <w:t>A</w:t>
      </w:r>
      <w:r w:rsidR="006A3918" w:rsidRPr="00324BE0">
        <w:rPr>
          <w:lang w:val="en-US"/>
        </w:rPr>
        <w:t>lert</w:t>
      </w:r>
      <w:r w:rsidRPr="00324BE0">
        <w:rPr>
          <w:spacing w:val="-8"/>
          <w:lang w:val="en-US"/>
        </w:rPr>
        <w:t xml:space="preserve"> </w:t>
      </w:r>
      <w:r w:rsidR="006A3918" w:rsidRPr="00324BE0">
        <w:rPr>
          <w:spacing w:val="-8"/>
          <w:lang w:val="en-US"/>
        </w:rPr>
        <w:t>allied services</w:t>
      </w:r>
      <w:r w:rsidR="006A3918" w:rsidRPr="00324BE0" w:rsidDel="006A3918">
        <w:rPr>
          <w:lang w:val="en-US"/>
        </w:rPr>
        <w:t xml:space="preserve"> </w:t>
      </w:r>
      <w:r w:rsidRPr="00324BE0">
        <w:rPr>
          <w:lang w:val="en-US"/>
        </w:rPr>
        <w:t>and</w:t>
      </w:r>
      <w:r w:rsidRPr="00324BE0">
        <w:rPr>
          <w:spacing w:val="-4"/>
          <w:lang w:val="en-US"/>
        </w:rPr>
        <w:t xml:space="preserve"> </w:t>
      </w:r>
      <w:r w:rsidRPr="00324BE0">
        <w:rPr>
          <w:lang w:val="en-US"/>
        </w:rPr>
        <w:t>other</w:t>
      </w:r>
      <w:r w:rsidRPr="00324BE0">
        <w:rPr>
          <w:spacing w:val="-6"/>
          <w:lang w:val="en-US"/>
        </w:rPr>
        <w:t xml:space="preserve"> </w:t>
      </w:r>
      <w:r w:rsidRPr="00324BE0">
        <w:rPr>
          <w:lang w:val="en-US"/>
        </w:rPr>
        <w:t>support</w:t>
      </w:r>
      <w:r w:rsidRPr="00324BE0">
        <w:rPr>
          <w:spacing w:val="-7"/>
          <w:lang w:val="en-US"/>
        </w:rPr>
        <w:t xml:space="preserve"> </w:t>
      </w:r>
      <w:r w:rsidRPr="00324BE0">
        <w:rPr>
          <w:lang w:val="en-US"/>
        </w:rPr>
        <w:t>uni</w:t>
      </w:r>
      <w:r w:rsidRPr="00324BE0">
        <w:rPr>
          <w:spacing w:val="-1"/>
          <w:lang w:val="en-US"/>
        </w:rPr>
        <w:t>t</w:t>
      </w:r>
      <w:r w:rsidRPr="00324BE0">
        <w:rPr>
          <w:lang w:val="en-US"/>
        </w:rPr>
        <w:t>s</w:t>
      </w:r>
      <w:r w:rsidR="00C010AB" w:rsidRPr="00324BE0">
        <w:rPr>
          <w:lang w:val="en-US"/>
        </w:rPr>
        <w:t>,</w:t>
      </w:r>
      <w:r w:rsidRPr="00324BE0">
        <w:rPr>
          <w:spacing w:val="-4"/>
          <w:lang w:val="en-US"/>
        </w:rPr>
        <w:t xml:space="preserve"> </w:t>
      </w:r>
      <w:r w:rsidRPr="00324BE0">
        <w:rPr>
          <w:lang w:val="en-US"/>
        </w:rPr>
        <w:t>if</w:t>
      </w:r>
      <w:r w:rsidRPr="00324BE0">
        <w:rPr>
          <w:spacing w:val="-1"/>
          <w:lang w:val="en-US"/>
        </w:rPr>
        <w:t xml:space="preserve"> </w:t>
      </w:r>
      <w:r w:rsidRPr="00324BE0">
        <w:rPr>
          <w:lang w:val="en-US"/>
        </w:rPr>
        <w:t>appropriate.</w:t>
      </w:r>
    </w:p>
    <w:p w14:paraId="0D35CDC1" w14:textId="77777777" w:rsidR="00A824D2" w:rsidRDefault="00A824D2" w:rsidP="00A824D2">
      <w:pPr>
        <w:pStyle w:val="Overskrift3"/>
        <w:rPr>
          <w:lang w:val="en-US"/>
        </w:rPr>
      </w:pPr>
      <w:bookmarkStart w:id="116" w:name="_Toc166755383"/>
      <w:r>
        <w:rPr>
          <w:lang w:val="en-US"/>
        </w:rPr>
        <w:t>Security Incident</w:t>
      </w:r>
      <w:bookmarkEnd w:id="116"/>
    </w:p>
    <w:p w14:paraId="64232FD1" w14:textId="4B8433A5" w:rsidR="00A824D2" w:rsidRDefault="000F2E27" w:rsidP="00A824D2">
      <w:pPr>
        <w:pStyle w:val="Brdtekst"/>
        <w:rPr>
          <w:lang w:val="en-US"/>
        </w:rPr>
      </w:pPr>
      <w:r>
        <w:rPr>
          <w:lang w:val="en-US"/>
        </w:rPr>
        <w:t>I</w:t>
      </w:r>
      <w:r w:rsidR="00A824D2" w:rsidRPr="00BD212E">
        <w:rPr>
          <w:lang w:val="en-US"/>
        </w:rPr>
        <w:t>n</w:t>
      </w:r>
      <w:r w:rsidR="00A824D2" w:rsidRPr="00BD212E">
        <w:rPr>
          <w:spacing w:val="6"/>
          <w:lang w:val="en-US"/>
        </w:rPr>
        <w:t xml:space="preserve"> </w:t>
      </w:r>
      <w:r w:rsidR="00A824D2" w:rsidRPr="00BD212E">
        <w:rPr>
          <w:lang w:val="en-US"/>
        </w:rPr>
        <w:t>the</w:t>
      </w:r>
      <w:r w:rsidR="00A824D2" w:rsidRPr="00BD212E">
        <w:rPr>
          <w:spacing w:val="5"/>
          <w:lang w:val="en-US"/>
        </w:rPr>
        <w:t xml:space="preserve"> </w:t>
      </w:r>
      <w:r w:rsidR="00A824D2" w:rsidRPr="00BD212E">
        <w:rPr>
          <w:lang w:val="en-US"/>
        </w:rPr>
        <w:t>event</w:t>
      </w:r>
      <w:r w:rsidR="00A824D2" w:rsidRPr="00BD212E">
        <w:rPr>
          <w:spacing w:val="1"/>
          <w:lang w:val="en-US"/>
        </w:rPr>
        <w:t xml:space="preserve"> </w:t>
      </w:r>
      <w:r w:rsidR="00A824D2" w:rsidRPr="00BD212E">
        <w:rPr>
          <w:lang w:val="en-US"/>
        </w:rPr>
        <w:t>of</w:t>
      </w:r>
      <w:r w:rsidR="00A824D2" w:rsidRPr="00BD212E">
        <w:rPr>
          <w:spacing w:val="6"/>
          <w:lang w:val="en-US"/>
        </w:rPr>
        <w:t xml:space="preserve"> </w:t>
      </w:r>
      <w:r w:rsidR="00A824D2" w:rsidRPr="00BD212E">
        <w:rPr>
          <w:lang w:val="en-US"/>
        </w:rPr>
        <w:t>a</w:t>
      </w:r>
      <w:r w:rsidR="00A824D2" w:rsidRPr="00BD212E">
        <w:rPr>
          <w:spacing w:val="7"/>
          <w:lang w:val="en-US"/>
        </w:rPr>
        <w:t xml:space="preserve"> </w:t>
      </w:r>
      <w:r w:rsidR="00A824D2" w:rsidRPr="00BD212E">
        <w:rPr>
          <w:lang w:val="en-US"/>
        </w:rPr>
        <w:t>s</w:t>
      </w:r>
      <w:r w:rsidR="00A824D2" w:rsidRPr="00BD212E">
        <w:rPr>
          <w:spacing w:val="-1"/>
          <w:lang w:val="en-US"/>
        </w:rPr>
        <w:t>e</w:t>
      </w:r>
      <w:r w:rsidR="00A824D2" w:rsidRPr="00BD212E">
        <w:rPr>
          <w:lang w:val="en-US"/>
        </w:rPr>
        <w:t>curity incident</w:t>
      </w:r>
      <w:r w:rsidR="00CD6761">
        <w:rPr>
          <w:lang w:val="en-US"/>
        </w:rPr>
        <w:t>,</w:t>
      </w:r>
      <w:r w:rsidR="00A824D2" w:rsidRPr="00BD212E">
        <w:rPr>
          <w:spacing w:val="-2"/>
          <w:lang w:val="en-US"/>
        </w:rPr>
        <w:t xml:space="preserve"> </w:t>
      </w:r>
      <w:r w:rsidR="00BB2D0E">
        <w:rPr>
          <w:spacing w:val="-2"/>
          <w:lang w:val="en-US"/>
        </w:rPr>
        <w:t xml:space="preserve">processes and procedures </w:t>
      </w:r>
      <w:r w:rsidR="00A824D2" w:rsidRPr="00BD212E">
        <w:rPr>
          <w:lang w:val="en-US"/>
        </w:rPr>
        <w:t>s</w:t>
      </w:r>
      <w:r w:rsidR="00A824D2" w:rsidRPr="00BD212E">
        <w:rPr>
          <w:spacing w:val="-1"/>
          <w:lang w:val="en-US"/>
        </w:rPr>
        <w:t>h</w:t>
      </w:r>
      <w:r w:rsidR="00A824D2" w:rsidRPr="00BD212E">
        <w:rPr>
          <w:lang w:val="en-US"/>
        </w:rPr>
        <w:t>ould</w:t>
      </w:r>
      <w:r w:rsidR="00A824D2" w:rsidRPr="00BD212E">
        <w:rPr>
          <w:spacing w:val="2"/>
          <w:lang w:val="en-US"/>
        </w:rPr>
        <w:t xml:space="preserve"> </w:t>
      </w:r>
      <w:r w:rsidR="00A824D2" w:rsidRPr="00BD212E">
        <w:rPr>
          <w:lang w:val="en-US"/>
        </w:rPr>
        <w:t>be</w:t>
      </w:r>
      <w:r w:rsidR="00A824D2" w:rsidRPr="00BD212E">
        <w:rPr>
          <w:spacing w:val="6"/>
          <w:lang w:val="en-US"/>
        </w:rPr>
        <w:t xml:space="preserve"> </w:t>
      </w:r>
      <w:r w:rsidR="00A824D2" w:rsidRPr="00BD212E">
        <w:rPr>
          <w:spacing w:val="-1"/>
          <w:lang w:val="en-US"/>
        </w:rPr>
        <w:t>e</w:t>
      </w:r>
      <w:r w:rsidR="00A824D2" w:rsidRPr="00BD212E">
        <w:rPr>
          <w:spacing w:val="1"/>
          <w:lang w:val="en-US"/>
        </w:rPr>
        <w:t>s</w:t>
      </w:r>
      <w:r w:rsidR="00A824D2" w:rsidRPr="00BD212E">
        <w:rPr>
          <w:lang w:val="en-US"/>
        </w:rPr>
        <w:t>t</w:t>
      </w:r>
      <w:r w:rsidR="00A824D2" w:rsidRPr="00BD212E">
        <w:rPr>
          <w:spacing w:val="-1"/>
          <w:lang w:val="en-US"/>
        </w:rPr>
        <w:t>a</w:t>
      </w:r>
      <w:r w:rsidR="00A824D2" w:rsidRPr="00BD212E">
        <w:rPr>
          <w:lang w:val="en-US"/>
        </w:rPr>
        <w:t>blished. Procedures</w:t>
      </w:r>
      <w:r w:rsidR="00A824D2" w:rsidRPr="00BD212E">
        <w:rPr>
          <w:spacing w:val="-5"/>
          <w:lang w:val="en-US"/>
        </w:rPr>
        <w:t xml:space="preserve"> </w:t>
      </w:r>
      <w:r w:rsidR="00A824D2" w:rsidRPr="00BD212E">
        <w:rPr>
          <w:lang w:val="en-US"/>
        </w:rPr>
        <w:t>s</w:t>
      </w:r>
      <w:r w:rsidR="00A824D2" w:rsidRPr="00BD212E">
        <w:rPr>
          <w:spacing w:val="-1"/>
          <w:lang w:val="en-US"/>
        </w:rPr>
        <w:t>h</w:t>
      </w:r>
      <w:r w:rsidR="00A824D2" w:rsidRPr="00BD212E">
        <w:rPr>
          <w:lang w:val="en-US"/>
        </w:rPr>
        <w:t>ould</w:t>
      </w:r>
      <w:r w:rsidR="00A824D2" w:rsidRPr="00BD212E">
        <w:rPr>
          <w:spacing w:val="2"/>
          <w:lang w:val="en-US"/>
        </w:rPr>
        <w:t xml:space="preserve"> </w:t>
      </w:r>
      <w:r w:rsidR="00A824D2" w:rsidRPr="00BD212E">
        <w:rPr>
          <w:lang w:val="en-US"/>
        </w:rPr>
        <w:t>reflect any</w:t>
      </w:r>
      <w:r w:rsidR="00A824D2" w:rsidRPr="00BD212E">
        <w:rPr>
          <w:spacing w:val="8"/>
          <w:lang w:val="en-US"/>
        </w:rPr>
        <w:t xml:space="preserve"> </w:t>
      </w:r>
      <w:r w:rsidR="00A824D2" w:rsidRPr="00BD212E">
        <w:rPr>
          <w:lang w:val="en-US"/>
        </w:rPr>
        <w:t>involv</w:t>
      </w:r>
      <w:r w:rsidR="00A824D2" w:rsidRPr="00BD212E">
        <w:rPr>
          <w:spacing w:val="1"/>
          <w:lang w:val="en-US"/>
        </w:rPr>
        <w:t>e</w:t>
      </w:r>
      <w:r w:rsidR="00A824D2" w:rsidRPr="00BD212E">
        <w:rPr>
          <w:spacing w:val="-1"/>
          <w:lang w:val="en-US"/>
        </w:rPr>
        <w:t>m</w:t>
      </w:r>
      <w:r w:rsidR="00A824D2" w:rsidRPr="00BD212E">
        <w:rPr>
          <w:lang w:val="en-US"/>
        </w:rPr>
        <w:t>ent of</w:t>
      </w:r>
      <w:r w:rsidR="00A824D2" w:rsidRPr="00BD212E">
        <w:rPr>
          <w:spacing w:val="10"/>
          <w:lang w:val="en-US"/>
        </w:rPr>
        <w:t xml:space="preserve"> </w:t>
      </w:r>
      <w:r w:rsidR="00A824D2" w:rsidRPr="00BD212E">
        <w:rPr>
          <w:lang w:val="en-US"/>
        </w:rPr>
        <w:t>the</w:t>
      </w:r>
      <w:r w:rsidR="00A824D2" w:rsidRPr="00BD212E">
        <w:rPr>
          <w:spacing w:val="10"/>
          <w:lang w:val="en-US"/>
        </w:rPr>
        <w:t xml:space="preserve"> </w:t>
      </w:r>
      <w:r w:rsidR="00A824D2" w:rsidRPr="00BD212E">
        <w:rPr>
          <w:lang w:val="en-US"/>
        </w:rPr>
        <w:t>VTS</w:t>
      </w:r>
      <w:r w:rsidR="00A824D2" w:rsidRPr="00BD212E">
        <w:rPr>
          <w:spacing w:val="7"/>
          <w:lang w:val="en-US"/>
        </w:rPr>
        <w:t xml:space="preserve"> </w:t>
      </w:r>
      <w:r w:rsidR="00A824D2" w:rsidRPr="00BD212E">
        <w:rPr>
          <w:lang w:val="en-US"/>
        </w:rPr>
        <w:t>with</w:t>
      </w:r>
      <w:r w:rsidR="00A824D2" w:rsidRPr="00BD212E">
        <w:rPr>
          <w:spacing w:val="8"/>
          <w:lang w:val="en-US"/>
        </w:rPr>
        <w:t xml:space="preserve"> </w:t>
      </w:r>
      <w:r w:rsidR="00A824D2" w:rsidRPr="00BD212E">
        <w:rPr>
          <w:lang w:val="en-US"/>
        </w:rPr>
        <w:t>t</w:t>
      </w:r>
      <w:r w:rsidR="00A824D2" w:rsidRPr="00BD212E">
        <w:rPr>
          <w:spacing w:val="1"/>
          <w:lang w:val="en-US"/>
        </w:rPr>
        <w:t>h</w:t>
      </w:r>
      <w:r w:rsidR="00A824D2" w:rsidRPr="00BD212E">
        <w:rPr>
          <w:lang w:val="en-US"/>
        </w:rPr>
        <w:t>e</w:t>
      </w:r>
      <w:r w:rsidR="00A824D2" w:rsidRPr="00BD212E">
        <w:rPr>
          <w:spacing w:val="9"/>
          <w:lang w:val="en-US"/>
        </w:rPr>
        <w:t xml:space="preserve"> </w:t>
      </w:r>
      <w:r w:rsidR="00A824D2" w:rsidRPr="00BD212E">
        <w:rPr>
          <w:lang w:val="en-US"/>
        </w:rPr>
        <w:t>P</w:t>
      </w:r>
      <w:r w:rsidR="00A824D2" w:rsidRPr="00BD212E">
        <w:rPr>
          <w:spacing w:val="1"/>
          <w:lang w:val="en-US"/>
        </w:rPr>
        <w:t>o</w:t>
      </w:r>
      <w:r w:rsidR="00A824D2" w:rsidRPr="00BD212E">
        <w:rPr>
          <w:lang w:val="en-US"/>
        </w:rPr>
        <w:t>rt</w:t>
      </w:r>
      <w:r w:rsidR="00A824D2" w:rsidRPr="00BD212E">
        <w:rPr>
          <w:spacing w:val="7"/>
          <w:lang w:val="en-US"/>
        </w:rPr>
        <w:t xml:space="preserve"> </w:t>
      </w:r>
      <w:r w:rsidR="00A824D2" w:rsidRPr="00BD212E">
        <w:rPr>
          <w:lang w:val="en-US"/>
        </w:rPr>
        <w:t>Facility</w:t>
      </w:r>
      <w:r w:rsidR="00A824D2" w:rsidRPr="00BD212E">
        <w:rPr>
          <w:spacing w:val="5"/>
          <w:lang w:val="en-US"/>
        </w:rPr>
        <w:t xml:space="preserve"> </w:t>
      </w:r>
      <w:r w:rsidR="00A824D2" w:rsidRPr="00BD212E">
        <w:rPr>
          <w:lang w:val="en-US"/>
        </w:rPr>
        <w:t>Security</w:t>
      </w:r>
      <w:r w:rsidR="00A824D2" w:rsidRPr="00BD212E">
        <w:rPr>
          <w:spacing w:val="4"/>
          <w:lang w:val="en-US"/>
        </w:rPr>
        <w:t xml:space="preserve"> </w:t>
      </w:r>
      <w:r w:rsidR="00A824D2" w:rsidRPr="00BD212E">
        <w:rPr>
          <w:lang w:val="en-US"/>
        </w:rPr>
        <w:t>Plan</w:t>
      </w:r>
      <w:r w:rsidR="00CF2705">
        <w:rPr>
          <w:lang w:val="en-US"/>
        </w:rPr>
        <w:t xml:space="preserve"> (</w:t>
      </w:r>
      <w:r w:rsidR="00CF2705" w:rsidRPr="00BD212E">
        <w:rPr>
          <w:lang w:val="en-US"/>
        </w:rPr>
        <w:t>PFSP</w:t>
      </w:r>
      <w:r w:rsidR="00A824D2" w:rsidRPr="00BD212E">
        <w:rPr>
          <w:lang w:val="en-US"/>
        </w:rPr>
        <w:t>)</w:t>
      </w:r>
      <w:r w:rsidR="00A824D2" w:rsidRPr="00BD212E">
        <w:rPr>
          <w:spacing w:val="7"/>
          <w:lang w:val="en-US"/>
        </w:rPr>
        <w:t xml:space="preserve"> </w:t>
      </w:r>
      <w:r w:rsidR="00A824D2" w:rsidRPr="00BD212E">
        <w:rPr>
          <w:lang w:val="en-US"/>
        </w:rPr>
        <w:t>as</w:t>
      </w:r>
      <w:r w:rsidR="00A824D2" w:rsidRPr="00BD212E">
        <w:rPr>
          <w:spacing w:val="9"/>
          <w:lang w:val="en-US"/>
        </w:rPr>
        <w:t xml:space="preserve"> </w:t>
      </w:r>
      <w:r w:rsidR="00A824D2" w:rsidRPr="00BD212E">
        <w:rPr>
          <w:lang w:val="en-US"/>
        </w:rPr>
        <w:t>per</w:t>
      </w:r>
      <w:r w:rsidR="00A824D2" w:rsidRPr="00BD212E">
        <w:rPr>
          <w:spacing w:val="9"/>
          <w:lang w:val="en-US"/>
        </w:rPr>
        <w:t xml:space="preserve"> </w:t>
      </w:r>
      <w:r w:rsidR="00A824D2" w:rsidRPr="00BD212E">
        <w:rPr>
          <w:lang w:val="en-US"/>
        </w:rPr>
        <w:t>the</w:t>
      </w:r>
      <w:r w:rsidR="00A824D2" w:rsidRPr="00BD212E">
        <w:rPr>
          <w:spacing w:val="9"/>
          <w:lang w:val="en-US"/>
        </w:rPr>
        <w:t xml:space="preserve"> </w:t>
      </w:r>
      <w:r w:rsidR="00A824D2" w:rsidRPr="00BD212E">
        <w:rPr>
          <w:lang w:val="en-US"/>
        </w:rPr>
        <w:t>International Ship</w:t>
      </w:r>
      <w:r w:rsidR="00A824D2" w:rsidRPr="00BD212E">
        <w:rPr>
          <w:spacing w:val="-4"/>
          <w:lang w:val="en-US"/>
        </w:rPr>
        <w:t xml:space="preserve"> </w:t>
      </w:r>
      <w:r w:rsidR="00A824D2" w:rsidRPr="00BD212E">
        <w:rPr>
          <w:lang w:val="en-US"/>
        </w:rPr>
        <w:t>and</w:t>
      </w:r>
      <w:r w:rsidR="00A824D2" w:rsidRPr="00BD212E">
        <w:rPr>
          <w:spacing w:val="-4"/>
          <w:lang w:val="en-US"/>
        </w:rPr>
        <w:t xml:space="preserve"> </w:t>
      </w:r>
      <w:r w:rsidR="00A824D2" w:rsidRPr="00BD212E">
        <w:rPr>
          <w:lang w:val="en-US"/>
        </w:rPr>
        <w:t>Port</w:t>
      </w:r>
      <w:r w:rsidR="00A824D2" w:rsidRPr="00BD212E">
        <w:rPr>
          <w:spacing w:val="-4"/>
          <w:lang w:val="en-US"/>
        </w:rPr>
        <w:t xml:space="preserve"> </w:t>
      </w:r>
      <w:r w:rsidR="00A824D2" w:rsidRPr="00BD212E">
        <w:rPr>
          <w:lang w:val="en-US"/>
        </w:rPr>
        <w:t>facility</w:t>
      </w:r>
      <w:r w:rsidR="00A824D2" w:rsidRPr="00BD212E">
        <w:rPr>
          <w:spacing w:val="-6"/>
          <w:lang w:val="en-US"/>
        </w:rPr>
        <w:t xml:space="preserve"> </w:t>
      </w:r>
      <w:r w:rsidR="00A824D2" w:rsidRPr="00BD212E">
        <w:rPr>
          <w:lang w:val="en-US"/>
        </w:rPr>
        <w:t>Security</w:t>
      </w:r>
      <w:r w:rsidR="00A824D2" w:rsidRPr="00BD212E">
        <w:rPr>
          <w:spacing w:val="-8"/>
          <w:lang w:val="en-US"/>
        </w:rPr>
        <w:t xml:space="preserve"> </w:t>
      </w:r>
      <w:r w:rsidR="00A824D2" w:rsidRPr="00BD212E">
        <w:rPr>
          <w:lang w:val="en-US"/>
        </w:rPr>
        <w:t>Code</w:t>
      </w:r>
      <w:r w:rsidR="00A824D2" w:rsidRPr="00BD212E">
        <w:rPr>
          <w:spacing w:val="-5"/>
          <w:lang w:val="en-US"/>
        </w:rPr>
        <w:t xml:space="preserve"> </w:t>
      </w:r>
      <w:r w:rsidR="00A824D2" w:rsidRPr="00BD212E">
        <w:rPr>
          <w:lang w:val="en-US"/>
        </w:rPr>
        <w:t>(ISPS)</w:t>
      </w:r>
      <w:r w:rsidR="000C53DC">
        <w:rPr>
          <w:lang w:val="en-US"/>
        </w:rPr>
        <w:fldChar w:fldCharType="begin"/>
      </w:r>
      <w:r w:rsidR="000C53DC">
        <w:rPr>
          <w:lang w:val="en-US"/>
        </w:rPr>
        <w:instrText xml:space="preserve"> REF _Ref71196881 \r \h </w:instrText>
      </w:r>
      <w:r w:rsidR="000C53DC">
        <w:rPr>
          <w:lang w:val="en-US"/>
        </w:rPr>
      </w:r>
      <w:r w:rsidR="000C53DC">
        <w:rPr>
          <w:lang w:val="en-US"/>
        </w:rPr>
        <w:fldChar w:fldCharType="separate"/>
      </w:r>
      <w:r w:rsidR="00EB4111">
        <w:rPr>
          <w:lang w:val="en-US"/>
        </w:rPr>
        <w:t>[7]</w:t>
      </w:r>
      <w:r w:rsidR="000C53DC">
        <w:rPr>
          <w:lang w:val="en-US"/>
        </w:rPr>
        <w:fldChar w:fldCharType="end"/>
      </w:r>
      <w:r w:rsidR="00A824D2" w:rsidRPr="00BD212E">
        <w:rPr>
          <w:lang w:val="en-US"/>
        </w:rPr>
        <w:t>.</w:t>
      </w:r>
    </w:p>
    <w:p w14:paraId="34EE4270" w14:textId="77777777" w:rsidR="00A824D2" w:rsidRDefault="00A824D2" w:rsidP="00A824D2">
      <w:pPr>
        <w:pStyle w:val="Overskrift3"/>
        <w:rPr>
          <w:rFonts w:eastAsia="Arial"/>
          <w:lang w:val="en-US"/>
        </w:rPr>
      </w:pPr>
      <w:bookmarkStart w:id="117" w:name="_Toc166755384"/>
      <w:r>
        <w:rPr>
          <w:rFonts w:eastAsia="Arial"/>
          <w:lang w:val="en-US"/>
        </w:rPr>
        <w:lastRenderedPageBreak/>
        <w:t>Protest Action</w:t>
      </w:r>
      <w:bookmarkEnd w:id="117"/>
    </w:p>
    <w:p w14:paraId="3377908A" w14:textId="77777777" w:rsidR="00BC09B1" w:rsidRPr="00BD212E" w:rsidRDefault="00A824D2" w:rsidP="00BC09B1">
      <w:pPr>
        <w:pStyle w:val="Brdtekst"/>
        <w:rPr>
          <w:lang w:val="en-US"/>
        </w:rPr>
      </w:pPr>
      <w:r w:rsidRPr="00BD212E">
        <w:rPr>
          <w:lang w:val="en-US"/>
        </w:rPr>
        <w:t>P</w:t>
      </w:r>
      <w:r w:rsidR="00BB2D0E">
        <w:rPr>
          <w:lang w:val="en-US"/>
        </w:rPr>
        <w:t>rocesses and p</w:t>
      </w:r>
      <w:r w:rsidRPr="00BD212E">
        <w:rPr>
          <w:lang w:val="en-US"/>
        </w:rPr>
        <w:t>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00BB2D0E">
        <w:rPr>
          <w:lang w:val="en-US"/>
        </w:rPr>
        <w:t>in</w:t>
      </w:r>
      <w:r w:rsidRPr="00BD212E">
        <w:rPr>
          <w:spacing w:val="18"/>
          <w:lang w:val="en-US"/>
        </w:rPr>
        <w:t xml:space="preserve"> </w:t>
      </w:r>
      <w:r w:rsidRPr="00BD212E">
        <w:rPr>
          <w:lang w:val="en-US"/>
        </w:rPr>
        <w:t>the</w:t>
      </w:r>
      <w:r w:rsidR="00BA2072">
        <w:rPr>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00BC09B1" w:rsidRPr="00BD212E">
        <w:rPr>
          <w:lang w:val="en-US"/>
        </w:rPr>
        <w:t>Throughout</w:t>
      </w:r>
      <w:r w:rsidR="00BC09B1" w:rsidRPr="00BD212E">
        <w:rPr>
          <w:spacing w:val="-11"/>
          <w:lang w:val="en-US"/>
        </w:rPr>
        <w:t xml:space="preserve"> </w:t>
      </w:r>
      <w:r w:rsidR="00BC09B1" w:rsidRPr="00BD212E">
        <w:rPr>
          <w:lang w:val="en-US"/>
        </w:rPr>
        <w:t>any</w:t>
      </w:r>
      <w:r w:rsidR="00BC09B1" w:rsidRPr="00BD212E">
        <w:rPr>
          <w:spacing w:val="-4"/>
          <w:lang w:val="en-US"/>
        </w:rPr>
        <w:t xml:space="preserve"> </w:t>
      </w:r>
      <w:r w:rsidR="00BC09B1" w:rsidRPr="00BD212E">
        <w:rPr>
          <w:lang w:val="en-US"/>
        </w:rPr>
        <w:t>protest</w:t>
      </w:r>
      <w:r w:rsidR="00BC09B1" w:rsidRPr="00BD212E">
        <w:rPr>
          <w:spacing w:val="-7"/>
          <w:lang w:val="en-US"/>
        </w:rPr>
        <w:t xml:space="preserve"> </w:t>
      </w:r>
      <w:r w:rsidR="00BC09B1" w:rsidRPr="00BD212E">
        <w:rPr>
          <w:lang w:val="en-US"/>
        </w:rPr>
        <w:t>action,</w:t>
      </w:r>
      <w:r w:rsidR="00BC09B1" w:rsidRPr="00BD212E">
        <w:rPr>
          <w:spacing w:val="-6"/>
          <w:lang w:val="en-US"/>
        </w:rPr>
        <w:t xml:space="preserve"> </w:t>
      </w:r>
      <w:r w:rsidR="00BC09B1" w:rsidRPr="00BD212E">
        <w:rPr>
          <w:lang w:val="en-US"/>
        </w:rPr>
        <w:t>the</w:t>
      </w:r>
      <w:r w:rsidR="00BC09B1" w:rsidRPr="00BD212E">
        <w:rPr>
          <w:spacing w:val="-3"/>
          <w:lang w:val="en-US"/>
        </w:rPr>
        <w:t xml:space="preserve"> </w:t>
      </w:r>
      <w:r w:rsidR="00BC09B1" w:rsidRPr="00BD212E">
        <w:rPr>
          <w:lang w:val="en-US"/>
        </w:rPr>
        <w:t>safety</w:t>
      </w:r>
      <w:r w:rsidR="00BC09B1" w:rsidRPr="00BD212E">
        <w:rPr>
          <w:spacing w:val="-6"/>
          <w:lang w:val="en-US"/>
        </w:rPr>
        <w:t xml:space="preserve"> </w:t>
      </w:r>
      <w:r w:rsidR="00BC09B1" w:rsidRPr="00BD212E">
        <w:rPr>
          <w:lang w:val="en-US"/>
        </w:rPr>
        <w:t>of</w:t>
      </w:r>
      <w:r w:rsidR="00BC09B1" w:rsidRPr="00BD212E">
        <w:rPr>
          <w:spacing w:val="-2"/>
          <w:lang w:val="en-US"/>
        </w:rPr>
        <w:t xml:space="preserve"> </w:t>
      </w:r>
      <w:r w:rsidR="00D1150C">
        <w:rPr>
          <w:lang w:val="en-US"/>
        </w:rPr>
        <w:t>vessel</w:t>
      </w:r>
      <w:r w:rsidR="00D1150C" w:rsidRPr="00BD212E">
        <w:rPr>
          <w:lang w:val="en-US"/>
        </w:rPr>
        <w:t>s</w:t>
      </w:r>
      <w:r w:rsidR="00D1150C" w:rsidRPr="00BD212E">
        <w:rPr>
          <w:spacing w:val="-5"/>
          <w:lang w:val="en-US"/>
        </w:rPr>
        <w:t xml:space="preserve"> </w:t>
      </w:r>
      <w:r w:rsidR="00BC09B1" w:rsidRPr="00BD212E">
        <w:rPr>
          <w:lang w:val="en-US"/>
        </w:rPr>
        <w:t>and</w:t>
      </w:r>
      <w:r w:rsidR="00BC09B1" w:rsidRPr="00BD212E">
        <w:rPr>
          <w:spacing w:val="-4"/>
          <w:lang w:val="en-US"/>
        </w:rPr>
        <w:t xml:space="preserve"> </w:t>
      </w:r>
      <w:r w:rsidR="00BC09B1" w:rsidRPr="00BD212E">
        <w:rPr>
          <w:lang w:val="en-US"/>
        </w:rPr>
        <w:t>protestors</w:t>
      </w:r>
      <w:r w:rsidR="00BC09B1" w:rsidRPr="00BD212E">
        <w:rPr>
          <w:spacing w:val="-10"/>
          <w:lang w:val="en-US"/>
        </w:rPr>
        <w:t xml:space="preserve"> </w:t>
      </w:r>
      <w:r w:rsidR="00BC09B1" w:rsidRPr="00BD212E">
        <w:rPr>
          <w:lang w:val="en-US"/>
        </w:rPr>
        <w:t>is</w:t>
      </w:r>
      <w:r w:rsidR="00BC09B1" w:rsidRPr="00BD212E">
        <w:rPr>
          <w:spacing w:val="-2"/>
          <w:lang w:val="en-US"/>
        </w:rPr>
        <w:t xml:space="preserve"> </w:t>
      </w:r>
      <w:r w:rsidR="00BC09B1" w:rsidRPr="00BD212E">
        <w:rPr>
          <w:lang w:val="en-US"/>
        </w:rPr>
        <w:t>par</w:t>
      </w:r>
      <w:r w:rsidR="00BC09B1" w:rsidRPr="00BD212E">
        <w:rPr>
          <w:spacing w:val="-1"/>
          <w:lang w:val="en-US"/>
        </w:rPr>
        <w:t>am</w:t>
      </w:r>
      <w:r w:rsidR="00BC09B1" w:rsidRPr="00BD212E">
        <w:rPr>
          <w:lang w:val="en-US"/>
        </w:rPr>
        <w:t>ount.</w:t>
      </w:r>
    </w:p>
    <w:p w14:paraId="0CF0CD69" w14:textId="77777777" w:rsidR="00A824D2" w:rsidRPr="00BD212E" w:rsidRDefault="00A824D2" w:rsidP="00A824D2">
      <w:pPr>
        <w:pStyle w:val="Brdtekst"/>
        <w:rPr>
          <w:lang w:val="en-US"/>
        </w:rPr>
      </w:pP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0D04EF5E"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115FA1C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r w:rsidR="00C010AB">
        <w:rPr>
          <w:spacing w:val="-9"/>
          <w:lang w:val="en-US"/>
        </w:rPr>
        <w:t xml:space="preserve">but not limited to </w:t>
      </w:r>
      <w:r w:rsidRPr="00BD212E">
        <w:rPr>
          <w:lang w:val="en-US"/>
        </w:rPr>
        <w:t>VTS</w:t>
      </w:r>
      <w:r w:rsidRPr="00BD212E">
        <w:rPr>
          <w:spacing w:val="-4"/>
          <w:lang w:val="en-US"/>
        </w:rPr>
        <w:t xml:space="preserve"> </w:t>
      </w:r>
      <w:r w:rsidRPr="00BD212E">
        <w:rPr>
          <w:lang w:val="en-US"/>
        </w:rPr>
        <w:t>manager;</w:t>
      </w:r>
      <w:r w:rsidR="00BA2072">
        <w:rPr>
          <w:lang w:val="en-US"/>
        </w:rPr>
        <w:t xml:space="preserve"> and</w:t>
      </w:r>
    </w:p>
    <w:p w14:paraId="1CCECEE0" w14:textId="2C98484C"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000D7C6D">
        <w:rPr>
          <w:lang w:val="en-US"/>
        </w:rPr>
        <w:t>s</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44E330F4" w14:textId="77777777" w:rsidR="00A824D2" w:rsidRDefault="00A824D2" w:rsidP="00A824D2">
      <w:pPr>
        <w:pStyle w:val="Overskrift3"/>
        <w:rPr>
          <w:lang w:val="en-US"/>
        </w:rPr>
      </w:pPr>
      <w:bookmarkStart w:id="118" w:name="_Toc166755385"/>
      <w:r>
        <w:rPr>
          <w:lang w:val="en-US"/>
        </w:rPr>
        <w:t>Natural Disaster</w:t>
      </w:r>
      <w:bookmarkEnd w:id="118"/>
    </w:p>
    <w:p w14:paraId="5AD9E8B7" w14:textId="7F03BB2A" w:rsidR="00A824D2" w:rsidRPr="00BD212E" w:rsidRDefault="00A824D2" w:rsidP="00A824D2">
      <w:pPr>
        <w:pStyle w:val="Brdteks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w:t>
      </w:r>
      <w:r w:rsidR="000D7C6D">
        <w:rPr>
          <w:lang w:val="en-US"/>
        </w:rPr>
        <w:t>s</w:t>
      </w:r>
      <w:r w:rsidRPr="00BD212E">
        <w:rPr>
          <w:lang w:val="en-US"/>
        </w:rPr>
        <w:t xml:space="preserve">, </w:t>
      </w:r>
      <w:ins w:id="119" w:author="Trond Ski" w:date="2024-09-27T19:25:00Z">
        <w:r w:rsidR="009B5601">
          <w:rPr>
            <w:lang w:val="en-US"/>
          </w:rPr>
          <w:t xml:space="preserve">tsunamis, </w:t>
        </w:r>
      </w:ins>
      <w:r w:rsidRPr="00BD212E">
        <w:rPr>
          <w:lang w:val="en-US"/>
        </w:rPr>
        <w:t>tidal</w:t>
      </w:r>
      <w:r w:rsidRPr="00BD212E">
        <w:rPr>
          <w:spacing w:val="-4"/>
          <w:lang w:val="en-US"/>
        </w:rPr>
        <w:t xml:space="preserve"> </w:t>
      </w:r>
      <w:r w:rsidRPr="00BD212E">
        <w:rPr>
          <w:lang w:val="en-US"/>
        </w:rPr>
        <w:t>wave</w:t>
      </w:r>
      <w:r w:rsidR="000D7C6D">
        <w:rPr>
          <w:lang w:val="en-US"/>
        </w:rPr>
        <w:t>s</w:t>
      </w:r>
      <w:r w:rsidRPr="00BD212E">
        <w:rPr>
          <w:lang w:val="en-US"/>
        </w:rPr>
        <w:t>,</w:t>
      </w:r>
      <w:r w:rsidRPr="00BD212E">
        <w:rPr>
          <w:spacing w:val="-6"/>
          <w:lang w:val="en-US"/>
        </w:rPr>
        <w:t xml:space="preserve"> </w:t>
      </w:r>
      <w:r w:rsidRPr="00BD212E">
        <w:rPr>
          <w:lang w:val="en-US"/>
        </w:rPr>
        <w:t>fire,</w:t>
      </w:r>
      <w:r w:rsidRPr="00BD212E">
        <w:rPr>
          <w:spacing w:val="-4"/>
          <w:lang w:val="en-US"/>
        </w:rPr>
        <w:t xml:space="preserve"> </w:t>
      </w:r>
      <w:r w:rsidR="000D7C6D">
        <w:rPr>
          <w:spacing w:val="-4"/>
          <w:lang w:val="en-US"/>
        </w:rPr>
        <w:t xml:space="preserve">and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ins w:id="120" w:author="Trond Ski" w:date="2024-09-27T19:25:00Z">
        <w:r w:rsidR="009B5601">
          <w:rPr>
            <w:lang w:val="en-US"/>
          </w:rPr>
          <w:t xml:space="preserve"> s</w:t>
        </w:r>
      </w:ins>
      <w:ins w:id="121" w:author="Trond Ski" w:date="2024-09-27T19:26:00Z">
        <w:r w:rsidR="009B5601">
          <w:rPr>
            <w:lang w:val="en-US"/>
          </w:rPr>
          <w:t>uch as hurricane/typhoon</w:t>
        </w:r>
      </w:ins>
      <w:r w:rsidRPr="00BD212E">
        <w:rPr>
          <w:lang w:val="en-US"/>
        </w:rPr>
        <w:t>.</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74C199C8" w14:textId="77AC08CF" w:rsidR="00A824D2" w:rsidRPr="00BD212E" w:rsidRDefault="009B5601" w:rsidP="00A824D2">
      <w:pPr>
        <w:pStyle w:val="Bullet1"/>
        <w:rPr>
          <w:lang w:val="en-US"/>
        </w:rPr>
      </w:pPr>
      <w:ins w:id="122" w:author="Trond Ski" w:date="2024-09-27T19:26:00Z">
        <w:r>
          <w:rPr>
            <w:lang w:val="en-US"/>
          </w:rPr>
          <w:t xml:space="preserve">Alert </w:t>
        </w:r>
      </w:ins>
      <w:del w:id="123" w:author="Trond Ski" w:date="2024-09-27T19:26:00Z">
        <w:r w:rsidR="00A824D2" w:rsidRPr="00BD212E" w:rsidDel="009B5601">
          <w:rPr>
            <w:lang w:val="en-US"/>
          </w:rPr>
          <w:delText>Promulgate</w:delText>
        </w:r>
        <w:r w:rsidR="00A824D2" w:rsidRPr="00BD212E" w:rsidDel="009B5601">
          <w:rPr>
            <w:spacing w:val="-11"/>
            <w:lang w:val="en-US"/>
          </w:rPr>
          <w:delText xml:space="preserve"> </w:delText>
        </w:r>
        <w:r w:rsidR="00A824D2" w:rsidRPr="00BD212E" w:rsidDel="009B5601">
          <w:rPr>
            <w:lang w:val="en-US"/>
          </w:rPr>
          <w:delText>information</w:delText>
        </w:r>
        <w:r w:rsidR="00A824D2" w:rsidRPr="00BD212E" w:rsidDel="009B5601">
          <w:rPr>
            <w:spacing w:val="-11"/>
            <w:lang w:val="en-US"/>
          </w:rPr>
          <w:delText xml:space="preserve"> </w:delText>
        </w:r>
        <w:r w:rsidR="00A824D2" w:rsidRPr="00BD212E" w:rsidDel="009B5601">
          <w:rPr>
            <w:lang w:val="en-US"/>
          </w:rPr>
          <w:delText>to</w:delText>
        </w:r>
        <w:r w:rsidR="00A824D2" w:rsidRPr="00BD212E" w:rsidDel="009B5601">
          <w:rPr>
            <w:spacing w:val="-2"/>
            <w:lang w:val="en-US"/>
          </w:rPr>
          <w:delText xml:space="preserve"> </w:delText>
        </w:r>
      </w:del>
      <w:r w:rsidR="00A824D2" w:rsidRPr="00BD212E">
        <w:rPr>
          <w:lang w:val="en-US"/>
        </w:rPr>
        <w:t>vessels</w:t>
      </w:r>
      <w:r w:rsidR="00A824D2" w:rsidRPr="00BD212E">
        <w:rPr>
          <w:spacing w:val="-7"/>
          <w:lang w:val="en-US"/>
        </w:rPr>
        <w:t xml:space="preserve"> </w:t>
      </w:r>
      <w:r w:rsidR="00A824D2" w:rsidRPr="00BD212E">
        <w:rPr>
          <w:lang w:val="en-US"/>
        </w:rPr>
        <w:t>in</w:t>
      </w:r>
      <w:r w:rsidR="00A824D2" w:rsidRPr="00BD212E">
        <w:rPr>
          <w:spacing w:val="-3"/>
          <w:lang w:val="en-US"/>
        </w:rPr>
        <w:t xml:space="preserve"> </w:t>
      </w:r>
      <w:r w:rsidR="00A824D2" w:rsidRPr="00BD212E">
        <w:rPr>
          <w:lang w:val="en-US"/>
        </w:rPr>
        <w:t>the</w:t>
      </w:r>
      <w:r w:rsidR="00A824D2" w:rsidRPr="00BD212E">
        <w:rPr>
          <w:spacing w:val="-3"/>
          <w:lang w:val="en-US"/>
        </w:rPr>
        <w:t xml:space="preserve"> </w:t>
      </w:r>
      <w:r w:rsidR="00A824D2" w:rsidRPr="00BD212E">
        <w:rPr>
          <w:lang w:val="en-US"/>
        </w:rPr>
        <w:t>VTS</w:t>
      </w:r>
      <w:r w:rsidR="00A824D2" w:rsidRPr="00BD212E">
        <w:rPr>
          <w:spacing w:val="-4"/>
          <w:lang w:val="en-US"/>
        </w:rPr>
        <w:t xml:space="preserve"> </w:t>
      </w:r>
      <w:r w:rsidR="00A824D2" w:rsidRPr="00BD212E">
        <w:rPr>
          <w:lang w:val="en-US"/>
        </w:rPr>
        <w:t>area</w:t>
      </w:r>
      <w:ins w:id="124" w:author="Trond Ski" w:date="2024-09-27T19:27:00Z">
        <w:r>
          <w:rPr>
            <w:lang w:val="en-US"/>
          </w:rPr>
          <w:t>, including navigational warnings containing urgent information relevant to safe navigation</w:t>
        </w:r>
      </w:ins>
      <w:r w:rsidR="00A824D2" w:rsidRPr="00BD212E">
        <w:rPr>
          <w:lang w:val="en-US"/>
        </w:rPr>
        <w:t>;</w:t>
      </w:r>
    </w:p>
    <w:p w14:paraId="42357DAD"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00BA2072">
        <w:rPr>
          <w:lang w:val="en-US"/>
        </w:rPr>
        <w:t xml:space="preserve"> and</w:t>
      </w:r>
    </w:p>
    <w:p w14:paraId="19231E9B" w14:textId="118A9C20" w:rsidR="00066909" w:rsidRPr="009A3B0B" w:rsidRDefault="009B5601" w:rsidP="00B03FDA">
      <w:pPr>
        <w:pStyle w:val="Bullet1"/>
        <w:rPr>
          <w:lang w:val="en-US"/>
        </w:rPr>
      </w:pPr>
      <w:ins w:id="125" w:author="Trond Ski" w:date="2024-09-27T19:27:00Z">
        <w:r>
          <w:rPr>
            <w:lang w:val="en-US"/>
          </w:rPr>
          <w:t xml:space="preserve">Alert </w:t>
        </w:r>
      </w:ins>
      <w:del w:id="126" w:author="Trond Ski" w:date="2024-09-27T19:27:00Z">
        <w:r w:rsidR="00A824D2" w:rsidRPr="00BD212E" w:rsidDel="009B5601">
          <w:rPr>
            <w:lang w:val="en-US"/>
          </w:rPr>
          <w:delText>Inform</w:delText>
        </w:r>
        <w:r w:rsidR="00A824D2" w:rsidRPr="00BD212E" w:rsidDel="009B5601">
          <w:rPr>
            <w:spacing w:val="-6"/>
            <w:lang w:val="en-US"/>
          </w:rPr>
          <w:delText xml:space="preserve"> </w:delText>
        </w:r>
      </w:del>
      <w:r w:rsidR="00514BA9">
        <w:rPr>
          <w:spacing w:val="-6"/>
          <w:lang w:val="en-US"/>
        </w:rPr>
        <w:t>MRCC</w:t>
      </w:r>
      <w:ins w:id="127" w:author="Trond Ski" w:date="2024-09-27T19:27:00Z">
        <w:r>
          <w:rPr>
            <w:spacing w:val="-6"/>
            <w:lang w:val="en-US"/>
          </w:rPr>
          <w:t xml:space="preserve"> of exte</w:t>
        </w:r>
      </w:ins>
      <w:ins w:id="128" w:author="Trond Ski" w:date="2024-09-27T19:28:00Z">
        <w:r>
          <w:rPr>
            <w:spacing w:val="-6"/>
            <w:lang w:val="en-US"/>
          </w:rPr>
          <w:t>rnal emergencies, as set out  in 5.2.1 and 5.2.4</w:t>
        </w:r>
      </w:ins>
      <w:r w:rsidR="00A824D2" w:rsidRPr="00BD212E">
        <w:rPr>
          <w:lang w:val="en-US"/>
        </w:rPr>
        <w:t>.</w:t>
      </w:r>
    </w:p>
    <w:p w14:paraId="7359E218" w14:textId="77777777" w:rsidR="00066909" w:rsidRPr="00F67CFB" w:rsidRDefault="00066909" w:rsidP="00B03FDA">
      <w:pPr>
        <w:pStyle w:val="Overskrift1"/>
      </w:pPr>
      <w:bookmarkStart w:id="129" w:name="_Toc166755386"/>
      <w:r w:rsidRPr="00F67CFB">
        <w:t>Evaluation of Procedures</w:t>
      </w:r>
      <w:bookmarkEnd w:id="129"/>
    </w:p>
    <w:p w14:paraId="5A439EFD" w14:textId="77777777" w:rsidR="00F67CFB" w:rsidRPr="009F081F" w:rsidRDefault="00F67CFB" w:rsidP="00F67CFB">
      <w:pPr>
        <w:pStyle w:val="Heading1separatationline"/>
      </w:pPr>
    </w:p>
    <w:p w14:paraId="6F373BE1" w14:textId="77777777" w:rsidR="00066909" w:rsidRPr="00796765" w:rsidRDefault="00066909" w:rsidP="00BF5F4A">
      <w:pPr>
        <w:pStyle w:val="Brdtekst"/>
        <w:rPr>
          <w:lang w:val="en-US"/>
        </w:rPr>
      </w:pPr>
      <w:r w:rsidRPr="00796765">
        <w:rPr>
          <w:lang w:val="en-US"/>
        </w:rPr>
        <w:t>All p</w:t>
      </w:r>
      <w:r w:rsidR="00BB2D0E">
        <w:rPr>
          <w:lang w:val="en-US"/>
        </w:rPr>
        <w:t>rocesses and p</w:t>
      </w:r>
      <w:r w:rsidRPr="00796765">
        <w:rPr>
          <w:lang w:val="en-US"/>
        </w:rPr>
        <w:t xml:space="preserve">rocedures should be </w:t>
      </w:r>
      <w:r w:rsidR="00BB2D0E">
        <w:rPr>
          <w:lang w:val="en-US"/>
        </w:rPr>
        <w:t xml:space="preserve">regularly </w:t>
      </w:r>
      <w:r w:rsidRPr="00796765">
        <w:rPr>
          <w:lang w:val="en-US"/>
        </w:rPr>
        <w:t xml:space="preserve">reviewed and evaluated </w:t>
      </w:r>
      <w:r w:rsidR="00BB2D0E">
        <w:rPr>
          <w:lang w:val="en-US"/>
        </w:rPr>
        <w:t xml:space="preserve">for </w:t>
      </w:r>
      <w:r w:rsidRPr="00796765">
        <w:rPr>
          <w:lang w:val="en-US"/>
        </w:rPr>
        <w:t>their adequacy and to sup</w:t>
      </w:r>
      <w:r w:rsidR="0092445F">
        <w:rPr>
          <w:lang w:val="en-US"/>
        </w:rPr>
        <w:t>port the objectives of the VTS.</w:t>
      </w:r>
    </w:p>
    <w:p w14:paraId="35011D20" w14:textId="77777777" w:rsidR="00066909" w:rsidRPr="00796765" w:rsidRDefault="00125909" w:rsidP="00066909">
      <w:pPr>
        <w:pStyle w:val="Bullet1"/>
        <w:numPr>
          <w:ilvl w:val="0"/>
          <w:numId w:val="0"/>
        </w:numPr>
        <w:rPr>
          <w:lang w:val="en-US"/>
        </w:rPr>
      </w:pPr>
      <w:r w:rsidRPr="00B03FDA">
        <w:rPr>
          <w:lang w:val="en-US"/>
        </w:rPr>
        <w:t>Such relevant times may</w:t>
      </w:r>
      <w:r w:rsidR="0092445F">
        <w:rPr>
          <w:lang w:val="en-US"/>
        </w:rPr>
        <w:t xml:space="preserve"> include</w:t>
      </w:r>
      <w:r w:rsidR="00BA2072">
        <w:rPr>
          <w:lang w:val="en-US"/>
        </w:rPr>
        <w:t>:</w:t>
      </w:r>
    </w:p>
    <w:p w14:paraId="06C72E2B" w14:textId="4E1A5FCE" w:rsidR="00066909" w:rsidRPr="00796765" w:rsidRDefault="00066909" w:rsidP="002D3ED1">
      <w:pPr>
        <w:pStyle w:val="Bullet1"/>
        <w:numPr>
          <w:ilvl w:val="0"/>
          <w:numId w:val="44"/>
        </w:numPr>
        <w:rPr>
          <w:lang w:val="en-US"/>
        </w:rPr>
      </w:pPr>
      <w:r w:rsidRPr="00796765">
        <w:rPr>
          <w:lang w:val="en-US"/>
        </w:rPr>
        <w:t>Changes to regulatory requirements</w:t>
      </w:r>
    </w:p>
    <w:p w14:paraId="2242DD6C" w14:textId="64DA384D" w:rsidR="00066909" w:rsidRPr="00796765" w:rsidRDefault="00066909" w:rsidP="002D3ED1">
      <w:pPr>
        <w:pStyle w:val="Bullet1"/>
        <w:numPr>
          <w:ilvl w:val="0"/>
          <w:numId w:val="44"/>
        </w:numPr>
        <w:rPr>
          <w:lang w:val="en-US"/>
        </w:rPr>
      </w:pPr>
      <w:r w:rsidRPr="00796765">
        <w:rPr>
          <w:lang w:val="en-US"/>
        </w:rPr>
        <w:t xml:space="preserve">Changes to </w:t>
      </w:r>
      <w:r w:rsidR="00125909" w:rsidRPr="00B03FDA">
        <w:rPr>
          <w:lang w:val="en-US"/>
        </w:rPr>
        <w:t xml:space="preserve">VTS </w:t>
      </w:r>
      <w:r w:rsidRPr="00796765">
        <w:rPr>
          <w:lang w:val="en-US"/>
        </w:rPr>
        <w:t>infrastructure</w:t>
      </w:r>
      <w:r w:rsidR="00CD6761">
        <w:rPr>
          <w:lang w:val="en-US"/>
        </w:rPr>
        <w:t>,</w:t>
      </w:r>
      <w:r w:rsidRPr="00796765">
        <w:rPr>
          <w:lang w:val="en-US"/>
        </w:rPr>
        <w:t xml:space="preserve"> including </w:t>
      </w:r>
      <w:r w:rsidR="00125909" w:rsidRPr="00B03FDA">
        <w:rPr>
          <w:lang w:val="en-US"/>
        </w:rPr>
        <w:t xml:space="preserve">systems and </w:t>
      </w:r>
      <w:r w:rsidRPr="00796765">
        <w:rPr>
          <w:lang w:val="en-US"/>
        </w:rPr>
        <w:t xml:space="preserve">equipment </w:t>
      </w:r>
      <w:r w:rsidR="00125909" w:rsidRPr="00B03FDA">
        <w:rPr>
          <w:lang w:val="en-US"/>
        </w:rPr>
        <w:t xml:space="preserve">changes and </w:t>
      </w:r>
      <w:r w:rsidRPr="00796765">
        <w:rPr>
          <w:lang w:val="en-US"/>
        </w:rPr>
        <w:t>upgrad</w:t>
      </w:r>
      <w:r w:rsidR="00125909" w:rsidRPr="00B03FDA">
        <w:rPr>
          <w:lang w:val="en-US"/>
        </w:rPr>
        <w:t>es</w:t>
      </w:r>
    </w:p>
    <w:p w14:paraId="7A353BBE" w14:textId="22AED357" w:rsidR="00066909" w:rsidRPr="00B03FDA" w:rsidRDefault="00125909" w:rsidP="002D3ED1">
      <w:pPr>
        <w:pStyle w:val="Bullet1"/>
        <w:numPr>
          <w:ilvl w:val="0"/>
          <w:numId w:val="44"/>
        </w:numPr>
        <w:rPr>
          <w:lang w:val="en-US"/>
        </w:rPr>
      </w:pPr>
      <w:r w:rsidRPr="00B03FDA">
        <w:rPr>
          <w:lang w:val="en-US"/>
        </w:rPr>
        <w:t>Changes of VTS areas and sectors</w:t>
      </w:r>
    </w:p>
    <w:p w14:paraId="6741DB1C" w14:textId="27EE83A1" w:rsidR="00125909" w:rsidRPr="00796765" w:rsidRDefault="00125909" w:rsidP="002D3ED1">
      <w:pPr>
        <w:pStyle w:val="Bullet1"/>
        <w:numPr>
          <w:ilvl w:val="0"/>
          <w:numId w:val="44"/>
        </w:numPr>
        <w:rPr>
          <w:lang w:val="en-US"/>
        </w:rPr>
      </w:pPr>
      <w:r w:rsidRPr="00B03FDA">
        <w:rPr>
          <w:lang w:val="en-US"/>
        </w:rPr>
        <w:t>Changes of port or fairway infrastructure</w:t>
      </w:r>
    </w:p>
    <w:p w14:paraId="647FC15F" w14:textId="043C74DC" w:rsidR="00066909" w:rsidRPr="00796765" w:rsidRDefault="00066909" w:rsidP="002D3ED1">
      <w:pPr>
        <w:pStyle w:val="Bullet1"/>
        <w:numPr>
          <w:ilvl w:val="0"/>
          <w:numId w:val="44"/>
        </w:numPr>
        <w:rPr>
          <w:lang w:val="en-US"/>
        </w:rPr>
      </w:pPr>
      <w:r w:rsidRPr="00796765">
        <w:rPr>
          <w:lang w:val="en-US"/>
        </w:rPr>
        <w:t>After a significant near</w:t>
      </w:r>
      <w:r w:rsidR="00D0518A">
        <w:rPr>
          <w:lang w:val="en-US"/>
        </w:rPr>
        <w:t>-</w:t>
      </w:r>
      <w:r w:rsidRPr="00796765">
        <w:rPr>
          <w:lang w:val="en-US"/>
        </w:rPr>
        <w:t>miss or incident</w:t>
      </w:r>
    </w:p>
    <w:p w14:paraId="142A518D" w14:textId="41D47D60" w:rsidR="00066909" w:rsidRPr="0092445F" w:rsidRDefault="00066909" w:rsidP="002D3ED1">
      <w:pPr>
        <w:pStyle w:val="Bullet1"/>
        <w:numPr>
          <w:ilvl w:val="0"/>
          <w:numId w:val="44"/>
        </w:numPr>
        <w:rPr>
          <w:lang w:val="en-US"/>
        </w:rPr>
      </w:pPr>
      <w:r w:rsidRPr="00796765">
        <w:rPr>
          <w:lang w:val="en-US"/>
        </w:rPr>
        <w:t>As part of the ongoing evaluation of the VTS</w:t>
      </w:r>
    </w:p>
    <w:p w14:paraId="36874140" w14:textId="0FDAA531" w:rsidR="00C479BD" w:rsidRDefault="00066909">
      <w:pPr>
        <w:pStyle w:val="Brdtekst"/>
        <w:rPr>
          <w:lang w:val="en-US"/>
        </w:rPr>
      </w:pPr>
      <w:r w:rsidRPr="00796765">
        <w:rPr>
          <w:lang w:val="en-US"/>
        </w:rPr>
        <w:t xml:space="preserve">The </w:t>
      </w:r>
      <w:r w:rsidR="00125909" w:rsidRPr="00B03FDA">
        <w:rPr>
          <w:lang w:val="en-US"/>
        </w:rPr>
        <w:t xml:space="preserve">VTS </w:t>
      </w:r>
      <w:r w:rsidR="00C23E47">
        <w:rPr>
          <w:lang w:val="en-US"/>
        </w:rPr>
        <w:t>provider</w:t>
      </w:r>
      <w:r w:rsidR="00125909" w:rsidRPr="00B03FDA">
        <w:rPr>
          <w:lang w:val="en-US"/>
        </w:rPr>
        <w:t xml:space="preserve"> should also ensure that VTS personnel</w:t>
      </w:r>
      <w:r w:rsidRPr="00796765">
        <w:rPr>
          <w:lang w:val="en-US"/>
        </w:rPr>
        <w:t xml:space="preserve"> are updated with changes to procedures and competence verified through </w:t>
      </w:r>
      <w:r w:rsidR="00B57556" w:rsidRPr="00B03FDA">
        <w:rPr>
          <w:lang w:val="en-US"/>
        </w:rPr>
        <w:t>revalidation</w:t>
      </w:r>
      <w:r w:rsidRPr="00796765">
        <w:rPr>
          <w:lang w:val="en-US"/>
        </w:rPr>
        <w:t xml:space="preserve"> training.</w:t>
      </w:r>
    </w:p>
    <w:p w14:paraId="37E456DB" w14:textId="038EB365" w:rsidR="00C479BD" w:rsidRDefault="006270F2" w:rsidP="006270F2">
      <w:pPr>
        <w:pStyle w:val="Overskrift1"/>
        <w:rPr>
          <w:lang w:val="en-US"/>
        </w:rPr>
      </w:pPr>
      <w:bookmarkStart w:id="130" w:name="_Toc166755387"/>
      <w:r>
        <w:rPr>
          <w:lang w:val="en-US"/>
        </w:rPr>
        <w:t>Defin</w:t>
      </w:r>
      <w:r w:rsidR="00215AC2">
        <w:rPr>
          <w:lang w:val="en-US"/>
        </w:rPr>
        <w:t>I</w:t>
      </w:r>
      <w:r>
        <w:rPr>
          <w:lang w:val="en-US"/>
        </w:rPr>
        <w:t>tions</w:t>
      </w:r>
      <w:bookmarkEnd w:id="130"/>
    </w:p>
    <w:p w14:paraId="5C6B8CD6" w14:textId="3BA1E35F" w:rsidR="006270F2" w:rsidRDefault="006270F2" w:rsidP="006270F2">
      <w:pPr>
        <w:pStyle w:val="Heading1separationline"/>
        <w:rPr>
          <w:lang w:val="en-US"/>
        </w:rPr>
      </w:pPr>
    </w:p>
    <w:p w14:paraId="723CABE1" w14:textId="4493D13C" w:rsidR="006270F2" w:rsidRDefault="006270F2" w:rsidP="00AC276F">
      <w:pPr>
        <w:pStyle w:val="Brdtekst"/>
      </w:pPr>
      <w:bookmarkStart w:id="131" w:name="_Hlk59209504"/>
      <w:r w:rsidRPr="00C843AC">
        <w:rPr>
          <w:rStyle w:val="BrdtekstTegn"/>
        </w:rPr>
        <w:t xml:space="preserve">The definitions of terms used in this Guideline can be found in the </w:t>
      </w:r>
      <w:r w:rsidRPr="00E51C33">
        <w:rPr>
          <w:rStyle w:val="BrdtekstTegn"/>
          <w:i/>
          <w:iCs/>
        </w:rPr>
        <w:t>International Dictionary of Marine Aids to Navigation</w:t>
      </w:r>
      <w:r w:rsidRPr="00C843AC">
        <w:rPr>
          <w:rStyle w:val="BrdtekstTegn"/>
        </w:rPr>
        <w:t xml:space="preserve"> (IALA Dictionary).</w:t>
      </w:r>
      <w:r w:rsidR="00401891">
        <w:rPr>
          <w:rStyle w:val="BrdtekstTegn"/>
        </w:rPr>
        <w:t xml:space="preserve"> </w:t>
      </w:r>
      <w:r w:rsidRPr="00C843AC">
        <w:rPr>
          <w:rStyle w:val="BrdtekstTegn"/>
        </w:rPr>
        <w:t>Where conflict arises, the IALA Dictionary should be considered as</w:t>
      </w:r>
      <w:r w:rsidRPr="00C843AC">
        <w:t xml:space="preserve"> the authoritative source of definitions used in IALA documents.</w:t>
      </w:r>
    </w:p>
    <w:p w14:paraId="6EA75969" w14:textId="2C40698E" w:rsidR="005F0075" w:rsidRPr="009A567E" w:rsidRDefault="009A567E" w:rsidP="00DA5F95">
      <w:pPr>
        <w:pStyle w:val="Overskrift1"/>
        <w:rPr>
          <w:lang w:val="en-US"/>
        </w:rPr>
      </w:pPr>
      <w:bookmarkStart w:id="132" w:name="_Toc166755388"/>
      <w:bookmarkEnd w:id="131"/>
      <w:r w:rsidRPr="009A567E">
        <w:rPr>
          <w:lang w:val="en-US"/>
        </w:rPr>
        <w:t>ABBREVIATIONS</w:t>
      </w:r>
      <w:bookmarkEnd w:id="132"/>
    </w:p>
    <w:p w14:paraId="19A0B57C" w14:textId="081AE32C" w:rsidR="005F0075" w:rsidRDefault="005F0075" w:rsidP="005F0075">
      <w:pPr>
        <w:pStyle w:val="Heading1separationline"/>
        <w:rPr>
          <w:lang w:val="en-US"/>
        </w:rPr>
      </w:pPr>
    </w:p>
    <w:p w14:paraId="0A89B0EE" w14:textId="15D35AEA" w:rsidR="005F0075" w:rsidRPr="005F0075" w:rsidRDefault="005F0075" w:rsidP="00D016C5">
      <w:pPr>
        <w:pStyle w:val="Brdtekst"/>
        <w:rPr>
          <w:lang w:val="en-US"/>
        </w:rPr>
      </w:pPr>
      <w:r>
        <w:rPr>
          <w:lang w:val="en-US"/>
        </w:rPr>
        <w:t>VTS</w:t>
      </w:r>
      <w:r>
        <w:rPr>
          <w:lang w:val="en-US"/>
        </w:rPr>
        <w:tab/>
      </w:r>
      <w:r w:rsidRPr="005F0075">
        <w:rPr>
          <w:lang w:val="en-US"/>
        </w:rPr>
        <w:t>Vessel Traffic Service or Vessel Traffic Services (dependent on context)</w:t>
      </w:r>
    </w:p>
    <w:p w14:paraId="4C9C7513" w14:textId="1186779C" w:rsidR="006270F2" w:rsidRDefault="00AC4CE4" w:rsidP="00AC4CE4">
      <w:pPr>
        <w:pStyle w:val="Overskrift1"/>
        <w:rPr>
          <w:lang w:val="en-US"/>
        </w:rPr>
      </w:pPr>
      <w:bookmarkStart w:id="133" w:name="_Toc166755389"/>
      <w:r>
        <w:rPr>
          <w:lang w:val="en-US"/>
        </w:rPr>
        <w:lastRenderedPageBreak/>
        <w:t>References</w:t>
      </w:r>
      <w:bookmarkEnd w:id="133"/>
    </w:p>
    <w:p w14:paraId="6C23CD50" w14:textId="3B293DE6" w:rsidR="00AC4CE4" w:rsidRDefault="00AC4CE4" w:rsidP="00AC4CE4">
      <w:pPr>
        <w:pStyle w:val="Heading1separationline"/>
        <w:rPr>
          <w:lang w:val="en-US"/>
        </w:rPr>
      </w:pPr>
    </w:p>
    <w:p w14:paraId="383870BB" w14:textId="0FBD7496" w:rsidR="00AC4CE4" w:rsidRDefault="00986606" w:rsidP="00BC1231">
      <w:pPr>
        <w:pStyle w:val="Reference"/>
        <w:rPr>
          <w:lang w:val="en-US"/>
        </w:rPr>
      </w:pPr>
      <w:bookmarkStart w:id="134" w:name="_Ref71196513"/>
      <w:r w:rsidRPr="00986606">
        <w:rPr>
          <w:lang w:val="en-US"/>
        </w:rPr>
        <w:t>IALA. Recommendation R0127 (V-127) VTS Operations</w:t>
      </w:r>
      <w:bookmarkEnd w:id="134"/>
    </w:p>
    <w:p w14:paraId="18235C2A" w14:textId="7DD768DE" w:rsidR="00986606" w:rsidRDefault="00A31EB7" w:rsidP="00BC1231">
      <w:pPr>
        <w:pStyle w:val="Reference"/>
        <w:rPr>
          <w:lang w:val="en-US"/>
        </w:rPr>
      </w:pPr>
      <w:bookmarkStart w:id="135" w:name="_Ref71196529"/>
      <w:r w:rsidRPr="00A31EB7">
        <w:rPr>
          <w:lang w:val="en-US"/>
        </w:rPr>
        <w:t xml:space="preserve">IMO. </w:t>
      </w:r>
      <w:r w:rsidRPr="00CB7B4B">
        <w:rPr>
          <w:lang w:val="en-US"/>
        </w:rPr>
        <w:t>Resolution A.</w:t>
      </w:r>
      <w:r w:rsidR="00CB7B4B" w:rsidRPr="00BC1231">
        <w:rPr>
          <w:lang w:val="en-US"/>
        </w:rPr>
        <w:t>1158</w:t>
      </w:r>
      <w:r w:rsidR="00E8252E" w:rsidRPr="00BC1231">
        <w:rPr>
          <w:lang w:val="en-US"/>
        </w:rPr>
        <w:t>(</w:t>
      </w:r>
      <w:r w:rsidR="00CB7B4B" w:rsidRPr="00BC1231">
        <w:rPr>
          <w:lang w:val="en-US"/>
        </w:rPr>
        <w:t>32</w:t>
      </w:r>
      <w:r w:rsidR="0008763F" w:rsidRPr="00BC1231">
        <w:rPr>
          <w:lang w:val="en-US"/>
        </w:rPr>
        <w:t>)</w:t>
      </w:r>
      <w:r w:rsidRPr="00CB7B4B">
        <w:rPr>
          <w:lang w:val="en-US"/>
        </w:rPr>
        <w:t xml:space="preserve"> Guidelines</w:t>
      </w:r>
      <w:r w:rsidRPr="00A31EB7">
        <w:rPr>
          <w:lang w:val="en-US"/>
        </w:rPr>
        <w:t xml:space="preserve"> for Vessel Traffic Services</w:t>
      </w:r>
      <w:bookmarkEnd w:id="135"/>
    </w:p>
    <w:p w14:paraId="4E1DF009" w14:textId="5E7D2907" w:rsidR="00FA6B2F" w:rsidRDefault="00FA6B2F" w:rsidP="00BC1231">
      <w:pPr>
        <w:pStyle w:val="Reference"/>
        <w:rPr>
          <w:lang w:val="en-US"/>
        </w:rPr>
      </w:pPr>
      <w:bookmarkStart w:id="136" w:name="_Ref71196554"/>
      <w:r w:rsidRPr="00FA6B2F">
        <w:rPr>
          <w:lang w:val="en-US"/>
        </w:rPr>
        <w:t>IALA. Guideline G1141 Operational Procedures for Vessel Traffic Services</w:t>
      </w:r>
      <w:bookmarkEnd w:id="136"/>
    </w:p>
    <w:p w14:paraId="27CE83BF" w14:textId="1558B215" w:rsidR="00FA6B2F" w:rsidRDefault="00F5188E" w:rsidP="00BC1231">
      <w:pPr>
        <w:pStyle w:val="Reference"/>
        <w:rPr>
          <w:lang w:val="en-US"/>
        </w:rPr>
      </w:pPr>
      <w:bookmarkStart w:id="137" w:name="_Ref71196594"/>
      <w:r w:rsidRPr="00F5188E">
        <w:rPr>
          <w:lang w:val="en-US"/>
        </w:rPr>
        <w:t>IALA. Standard S1040 Vessel Traffic Services</w:t>
      </w:r>
      <w:bookmarkEnd w:id="137"/>
    </w:p>
    <w:p w14:paraId="39CF76A3" w14:textId="63200806" w:rsidR="00F5188E" w:rsidRDefault="000F6B2A" w:rsidP="00BC1231">
      <w:pPr>
        <w:pStyle w:val="Reference"/>
        <w:rPr>
          <w:lang w:val="en-US"/>
        </w:rPr>
      </w:pPr>
      <w:bookmarkStart w:id="138" w:name="_Ref71196610"/>
      <w:r w:rsidRPr="000F6B2A">
        <w:rPr>
          <w:lang w:val="en-US"/>
        </w:rPr>
        <w:t xml:space="preserve">IALA. </w:t>
      </w:r>
      <w:r w:rsidR="00B34928">
        <w:rPr>
          <w:lang w:val="en-US"/>
        </w:rPr>
        <w:t xml:space="preserve">Recommendation R0132 </w:t>
      </w:r>
      <w:r w:rsidRPr="000F6B2A">
        <w:rPr>
          <w:lang w:val="en-US"/>
        </w:rPr>
        <w:t>Quality Management for Aids to Navigation Authorities</w:t>
      </w:r>
      <w:bookmarkEnd w:id="138"/>
    </w:p>
    <w:p w14:paraId="1B59EC61" w14:textId="361C342F" w:rsidR="006F54B8" w:rsidRDefault="006F54B8" w:rsidP="00BC1231">
      <w:pPr>
        <w:pStyle w:val="Reference"/>
        <w:rPr>
          <w:lang w:val="en-US"/>
        </w:rPr>
      </w:pPr>
      <w:bookmarkStart w:id="139" w:name="_Ref71196840"/>
      <w:r w:rsidRPr="006F54B8">
        <w:rPr>
          <w:lang w:val="en-US"/>
        </w:rPr>
        <w:t xml:space="preserve">IALA. Guideline G1052 Quality Management in AtoN Service Delivery </w:t>
      </w:r>
      <w:bookmarkEnd w:id="139"/>
    </w:p>
    <w:p w14:paraId="06CBB352" w14:textId="362DEFEB" w:rsidR="000F6B2A" w:rsidRDefault="007460F7" w:rsidP="00BC1231">
      <w:pPr>
        <w:pStyle w:val="Reference"/>
        <w:rPr>
          <w:lang w:val="en-US"/>
        </w:rPr>
      </w:pPr>
      <w:bookmarkStart w:id="140" w:name="_Ref71196881"/>
      <w:r w:rsidRPr="007460F7">
        <w:rPr>
          <w:lang w:val="en-US"/>
        </w:rPr>
        <w:t>The International Ship and Port Facility (ISPS) Code</w:t>
      </w:r>
      <w:bookmarkEnd w:id="140"/>
    </w:p>
    <w:p w14:paraId="324B7BDA" w14:textId="7491D2FE" w:rsidR="007460F7" w:rsidRDefault="007834C5" w:rsidP="00BC1231">
      <w:pPr>
        <w:pStyle w:val="Reference"/>
        <w:rPr>
          <w:lang w:val="en-US"/>
        </w:rPr>
      </w:pPr>
      <w:bookmarkStart w:id="141" w:name="_Ref71196890"/>
      <w:r w:rsidRPr="007834C5">
        <w:rPr>
          <w:lang w:val="en-US"/>
        </w:rPr>
        <w:t xml:space="preserve">IALA. </w:t>
      </w:r>
      <w:r w:rsidR="00AE3061">
        <w:rPr>
          <w:lang w:val="en-US"/>
        </w:rPr>
        <w:t xml:space="preserve">Guideline G1156 </w:t>
      </w:r>
      <w:r w:rsidRPr="007834C5">
        <w:rPr>
          <w:lang w:val="en-US"/>
        </w:rPr>
        <w:t>Recruitment, Training and Assessment of VTS Personnel</w:t>
      </w:r>
      <w:bookmarkEnd w:id="141"/>
    </w:p>
    <w:p w14:paraId="1D4DA107" w14:textId="23738F45" w:rsidR="007834C5" w:rsidRDefault="00AB5D0D" w:rsidP="00BC1231">
      <w:pPr>
        <w:pStyle w:val="Reference"/>
        <w:rPr>
          <w:lang w:val="en-US"/>
        </w:rPr>
      </w:pPr>
      <w:bookmarkStart w:id="142" w:name="_Ref71196903"/>
      <w:r w:rsidRPr="00AB5D0D">
        <w:rPr>
          <w:lang w:val="en-US"/>
        </w:rPr>
        <w:t xml:space="preserve">IALA. </w:t>
      </w:r>
      <w:r w:rsidR="00A15E95">
        <w:rPr>
          <w:lang w:val="en-US"/>
        </w:rPr>
        <w:t>Guideline G</w:t>
      </w:r>
      <w:r w:rsidR="0056783D">
        <w:rPr>
          <w:lang w:val="en-US"/>
        </w:rPr>
        <w:t xml:space="preserve">1118 </w:t>
      </w:r>
      <w:r w:rsidRPr="00AB5D0D">
        <w:rPr>
          <w:lang w:val="en-US"/>
        </w:rPr>
        <w:t>Marine Casualty/Incident Reporting and Recording, Including Near-Miss Situations as it Relates to VTS</w:t>
      </w:r>
      <w:bookmarkEnd w:id="142"/>
    </w:p>
    <w:p w14:paraId="391911FC" w14:textId="1B36FA51" w:rsidR="00AB5D0D" w:rsidRDefault="008F2606" w:rsidP="00BC1231">
      <w:pPr>
        <w:pStyle w:val="Reference"/>
        <w:rPr>
          <w:lang w:val="en-US"/>
        </w:rPr>
      </w:pPr>
      <w:bookmarkStart w:id="143" w:name="_Ref71196915"/>
      <w:r w:rsidRPr="008F2606">
        <w:rPr>
          <w:lang w:val="en-US"/>
        </w:rPr>
        <w:t>IALA. Guideline G1131 Setting and Measuring VTS Objectives</w:t>
      </w:r>
      <w:bookmarkEnd w:id="143"/>
    </w:p>
    <w:p w14:paraId="4C7D81D4" w14:textId="1D09A5B1" w:rsidR="00E375AE" w:rsidRDefault="00E375AE" w:rsidP="00BC1231">
      <w:pPr>
        <w:pStyle w:val="Reference"/>
        <w:rPr>
          <w:lang w:val="en-US"/>
        </w:rPr>
      </w:pPr>
      <w:bookmarkStart w:id="144" w:name="_Ref71196923"/>
      <w:r w:rsidRPr="00E375AE">
        <w:rPr>
          <w:lang w:val="en-US"/>
        </w:rPr>
        <w:t>IMO. International Convention for the Safety of Life At Sea</w:t>
      </w:r>
      <w:bookmarkEnd w:id="144"/>
    </w:p>
    <w:p w14:paraId="3582E8FD" w14:textId="48AA38AD" w:rsidR="00855B70" w:rsidRDefault="00CF7019" w:rsidP="00BC1231">
      <w:pPr>
        <w:pStyle w:val="Reference"/>
        <w:rPr>
          <w:lang w:val="en-US"/>
        </w:rPr>
      </w:pPr>
      <w:bookmarkStart w:id="145" w:name="_Ref71196958"/>
      <w:r w:rsidRPr="00CF7019">
        <w:rPr>
          <w:lang w:val="en-US"/>
        </w:rPr>
        <w:t>IMO. Resolution A.918(22) IMO Standard Marine Communication Phrases</w:t>
      </w:r>
      <w:bookmarkEnd w:id="145"/>
    </w:p>
    <w:p w14:paraId="67F86045" w14:textId="4B96278F" w:rsidR="00CF7019" w:rsidRDefault="00652F01" w:rsidP="00BC1231">
      <w:pPr>
        <w:pStyle w:val="Reference"/>
        <w:rPr>
          <w:lang w:val="en-US"/>
        </w:rPr>
      </w:pPr>
      <w:bookmarkStart w:id="146" w:name="_Ref71196965"/>
      <w:r w:rsidRPr="00652F01">
        <w:rPr>
          <w:lang w:val="en-US"/>
        </w:rPr>
        <w:t>IMO. Resolution A.954(23) Proper use of VHF channels at sea</w:t>
      </w:r>
      <w:bookmarkEnd w:id="146"/>
    </w:p>
    <w:p w14:paraId="39CE1C1E" w14:textId="5F6AADDE" w:rsidR="00652F01" w:rsidRDefault="00B86CE8" w:rsidP="00BC1231">
      <w:pPr>
        <w:pStyle w:val="Reference"/>
        <w:rPr>
          <w:lang w:val="en-US"/>
        </w:rPr>
      </w:pPr>
      <w:bookmarkStart w:id="147" w:name="_Ref71196976"/>
      <w:r w:rsidRPr="00B86CE8">
        <w:rPr>
          <w:lang w:val="en-US"/>
        </w:rPr>
        <w:t>IALA. Guideline G1132 VTS Voice Communication</w:t>
      </w:r>
      <w:r w:rsidR="00F93B55">
        <w:rPr>
          <w:lang w:val="en-US"/>
        </w:rPr>
        <w:t>s and Phraseology</w:t>
      </w:r>
      <w:bookmarkEnd w:id="147"/>
    </w:p>
    <w:p w14:paraId="1A2116B6" w14:textId="1CEAD42A" w:rsidR="00B86CE8" w:rsidRDefault="000104BA" w:rsidP="00BC1231">
      <w:pPr>
        <w:pStyle w:val="Reference"/>
        <w:rPr>
          <w:lang w:val="en-US"/>
        </w:rPr>
      </w:pPr>
      <w:bookmarkStart w:id="148" w:name="_Ref71197027"/>
      <w:r w:rsidRPr="000104BA">
        <w:rPr>
          <w:lang w:val="en-US"/>
        </w:rPr>
        <w:t>IALA. Guideline G1089 Provision of a VTS</w:t>
      </w:r>
      <w:bookmarkEnd w:id="148"/>
    </w:p>
    <w:p w14:paraId="67FE6D30" w14:textId="4F146FD2" w:rsidR="0092068C" w:rsidRDefault="0092068C" w:rsidP="00BC1231">
      <w:pPr>
        <w:pStyle w:val="Reference"/>
        <w:rPr>
          <w:lang w:val="en-US"/>
        </w:rPr>
      </w:pPr>
      <w:bookmarkStart w:id="149" w:name="_Ref71197069"/>
      <w:r w:rsidRPr="0092068C">
        <w:rPr>
          <w:lang w:val="en-US"/>
        </w:rPr>
        <w:t>IALA. Guideline G1102 VTS Interaction with Allied or Other Services</w:t>
      </w:r>
      <w:bookmarkEnd w:id="149"/>
    </w:p>
    <w:p w14:paraId="785CC040" w14:textId="5259B77A" w:rsidR="000104BA" w:rsidRPr="00EB6E54" w:rsidRDefault="00316C48" w:rsidP="00BC1231">
      <w:pPr>
        <w:pStyle w:val="Reference"/>
        <w:rPr>
          <w:lang w:val="en-US"/>
        </w:rPr>
      </w:pPr>
      <w:bookmarkStart w:id="150" w:name="_Ref71197084"/>
      <w:r w:rsidRPr="00316C48">
        <w:rPr>
          <w:lang w:val="en-US"/>
        </w:rPr>
        <w:t>IMO. Resolution A.949(23) Guideline on Places of Refuge for Ships in Need of Assistance</w:t>
      </w:r>
      <w:bookmarkEnd w:id="150"/>
    </w:p>
    <w:p w14:paraId="00094C01" w14:textId="77777777" w:rsidR="00C479BD" w:rsidRDefault="00C479BD">
      <w:pPr>
        <w:spacing w:after="200" w:line="276" w:lineRule="auto"/>
        <w:rPr>
          <w:sz w:val="22"/>
          <w:lang w:val="en-US"/>
        </w:rPr>
      </w:pPr>
      <w:r>
        <w:rPr>
          <w:lang w:val="en-US"/>
        </w:rPr>
        <w:br w:type="page"/>
      </w:r>
    </w:p>
    <w:p w14:paraId="17BE7189" w14:textId="77777777" w:rsidR="002C6D07" w:rsidRPr="00EB7279" w:rsidRDefault="002C6D07" w:rsidP="00BC1231">
      <w:pPr>
        <w:pStyle w:val="Annex"/>
      </w:pPr>
      <w:bookmarkStart w:id="151" w:name="_Toc71197527"/>
      <w:bookmarkStart w:id="152" w:name="_Toc71197528"/>
      <w:bookmarkStart w:id="153" w:name="_Toc71197529"/>
      <w:bookmarkStart w:id="154" w:name="_Toc71197530"/>
      <w:bookmarkStart w:id="155" w:name="_Toc71197531"/>
      <w:bookmarkStart w:id="156" w:name="_Toc71197532"/>
      <w:bookmarkStart w:id="157" w:name="_Toc71197533"/>
      <w:bookmarkStart w:id="158" w:name="_Toc71197534"/>
      <w:bookmarkStart w:id="159" w:name="_Toc71197535"/>
      <w:bookmarkStart w:id="160" w:name="_Toc71197536"/>
      <w:bookmarkStart w:id="161" w:name="_Toc71197537"/>
      <w:bookmarkStart w:id="162" w:name="_Toc70340248"/>
      <w:bookmarkStart w:id="163" w:name="_Toc71197538"/>
      <w:bookmarkStart w:id="164" w:name="_Toc70340249"/>
      <w:bookmarkStart w:id="165" w:name="_Toc71197539"/>
      <w:bookmarkStart w:id="166" w:name="_Toc70340250"/>
      <w:bookmarkStart w:id="167" w:name="_Toc71197540"/>
      <w:bookmarkStart w:id="168" w:name="_Toc16675539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DD6048">
        <w:lastRenderedPageBreak/>
        <w:t>NAVIGATIONAL</w:t>
      </w:r>
      <w:r w:rsidRPr="00EB7279">
        <w:t xml:space="preserve"> Support – Pre-Assessment considerations</w:t>
      </w:r>
      <w:bookmarkEnd w:id="168"/>
    </w:p>
    <w:p w14:paraId="0016615A" w14:textId="77777777" w:rsidR="002C6D07" w:rsidRPr="009545DC" w:rsidRDefault="000306C7" w:rsidP="002C6D07">
      <w:pPr>
        <w:pStyle w:val="Brdtekst"/>
        <w:rPr>
          <w:bCs/>
        </w:rPr>
      </w:pPr>
      <w:bookmarkStart w:id="169" w:name="_Hlk52890860"/>
      <w:r>
        <w:rPr>
          <w:bCs/>
        </w:rPr>
        <w:t xml:space="preserve">Examples of </w:t>
      </w:r>
      <w:r w:rsidR="002C6D07">
        <w:rPr>
          <w:bCs/>
        </w:rPr>
        <w:t>considerations for making a pre-assessment prior to the provision of navigational support may include</w:t>
      </w:r>
      <w:bookmarkEnd w:id="169"/>
      <w:r w:rsidR="002C6D07">
        <w:rPr>
          <w:bCs/>
        </w:rPr>
        <w:t>:</w:t>
      </w:r>
    </w:p>
    <w:p w14:paraId="75A15F3B" w14:textId="77777777" w:rsidR="002C6D07" w:rsidRPr="00864F53" w:rsidRDefault="002C6D07" w:rsidP="002C6D07">
      <w:pPr>
        <w:pStyle w:val="Brdtekst"/>
        <w:rPr>
          <w:b/>
        </w:rPr>
      </w:pPr>
      <w:r>
        <w:rPr>
          <w:b/>
        </w:rPr>
        <w:t>Capabilities</w:t>
      </w:r>
      <w:r w:rsidRPr="00864F53">
        <w:rPr>
          <w:b/>
        </w:rPr>
        <w:t>:</w:t>
      </w:r>
    </w:p>
    <w:p w14:paraId="4ACF5AB6" w14:textId="6E2354B7" w:rsidR="002C6D07" w:rsidRDefault="002C6D07" w:rsidP="002D3ED1">
      <w:pPr>
        <w:pStyle w:val="List1"/>
        <w:numPr>
          <w:ilvl w:val="0"/>
          <w:numId w:val="37"/>
        </w:numPr>
      </w:pPr>
      <w:r>
        <w:t xml:space="preserve">VTS operator </w:t>
      </w:r>
      <w:r w:rsidR="003F58CD">
        <w:t>workload</w:t>
      </w:r>
      <w:r>
        <w:t>.</w:t>
      </w:r>
    </w:p>
    <w:p w14:paraId="0FD7DE8C" w14:textId="77777777" w:rsidR="002C6D07" w:rsidRDefault="002C6D07" w:rsidP="002C6D07">
      <w:pPr>
        <w:pStyle w:val="List1"/>
      </w:pPr>
      <w:r>
        <w:t>VTS equipment capabilities and limitations, performance, serviceability and back-up (particularly key elements of communications, radar and AIS).</w:t>
      </w:r>
    </w:p>
    <w:p w14:paraId="67815FF2" w14:textId="77777777" w:rsidR="002C6D07" w:rsidRDefault="002C6D07" w:rsidP="002C6D07">
      <w:pPr>
        <w:pStyle w:val="List1"/>
      </w:pPr>
      <w:r>
        <w:t xml:space="preserve">Capability of the vessel and bridge staff to continue passage under </w:t>
      </w:r>
      <w:r w:rsidR="000306C7">
        <w:t>navigational support</w:t>
      </w:r>
      <w:r>
        <w:t>:</w:t>
      </w:r>
    </w:p>
    <w:p w14:paraId="694AC4DE" w14:textId="77777777" w:rsidR="002C6D07" w:rsidRDefault="002C6D07" w:rsidP="002C6D07">
      <w:pPr>
        <w:pStyle w:val="Lista"/>
      </w:pPr>
      <w:r>
        <w:t>Status of the ship’s navigational/communications equipment and machinery;</w:t>
      </w:r>
    </w:p>
    <w:p w14:paraId="746F5F72" w14:textId="77777777" w:rsidR="002C6D07" w:rsidRDefault="002C6D07" w:rsidP="002C6D07">
      <w:pPr>
        <w:pStyle w:val="Lista"/>
      </w:pPr>
      <w:r>
        <w:t>Knowledge and understanding of VTS</w:t>
      </w:r>
      <w:r w:rsidRPr="00203F4F">
        <w:t xml:space="preserve"> </w:t>
      </w:r>
      <w:r>
        <w:t>and knowledge of the local area;</w:t>
      </w:r>
    </w:p>
    <w:p w14:paraId="6FADA0B5" w14:textId="77777777" w:rsidR="002C6D07" w:rsidRDefault="002C6D07" w:rsidP="002C6D07">
      <w:pPr>
        <w:pStyle w:val="Lista"/>
      </w:pPr>
      <w:r>
        <w:t>Language ability; and</w:t>
      </w:r>
    </w:p>
    <w:p w14:paraId="72FB292D" w14:textId="77777777" w:rsidR="002C6D07" w:rsidRDefault="002C6D07" w:rsidP="002C6D07">
      <w:pPr>
        <w:pStyle w:val="Lista"/>
      </w:pPr>
      <w:r>
        <w:t>Carriage of up-to-date charts.</w:t>
      </w:r>
    </w:p>
    <w:p w14:paraId="28679311" w14:textId="77777777" w:rsidR="002C6D07" w:rsidRPr="00203F4F" w:rsidRDefault="002C6D07" w:rsidP="002C6D07">
      <w:pPr>
        <w:pStyle w:val="List1"/>
        <w:numPr>
          <w:ilvl w:val="0"/>
          <w:numId w:val="0"/>
        </w:numPr>
        <w:ind w:left="567" w:hanging="567"/>
        <w:rPr>
          <w:b/>
          <w:bCs/>
        </w:rPr>
      </w:pPr>
      <w:r>
        <w:rPr>
          <w:b/>
          <w:bCs/>
        </w:rPr>
        <w:t>Operational Considerations:</w:t>
      </w:r>
    </w:p>
    <w:p w14:paraId="2881C66C" w14:textId="77777777" w:rsidR="002C6D07" w:rsidRDefault="002C6D07" w:rsidP="002D3ED1">
      <w:pPr>
        <w:pStyle w:val="List1"/>
        <w:numPr>
          <w:ilvl w:val="0"/>
          <w:numId w:val="38"/>
        </w:numPr>
      </w:pPr>
      <w:r>
        <w:t>Positive identification of ship to be supported.</w:t>
      </w:r>
    </w:p>
    <w:p w14:paraId="15A5EF82" w14:textId="09D731C1" w:rsidR="002C6D07" w:rsidRDefault="002C6D07" w:rsidP="002D3ED1">
      <w:pPr>
        <w:pStyle w:val="List1"/>
        <w:numPr>
          <w:ilvl w:val="0"/>
          <w:numId w:val="38"/>
        </w:numPr>
      </w:pPr>
      <w:r>
        <w:t>Alternative options (</w:t>
      </w:r>
      <w:r w:rsidR="00401891">
        <w:t>e.g.</w:t>
      </w:r>
      <w:r w:rsidR="00625119">
        <w:t>,</w:t>
      </w:r>
      <w:r>
        <w:t xml:space="preserve"> anchor, provision of pilot, amendment to </w:t>
      </w:r>
      <w:r w:rsidR="000306C7">
        <w:t xml:space="preserve">voyage or </w:t>
      </w:r>
      <w:r>
        <w:t>passage plan).</w:t>
      </w:r>
    </w:p>
    <w:p w14:paraId="19E212A4" w14:textId="77777777" w:rsidR="002C6D07" w:rsidRDefault="002C6D07" w:rsidP="002C6D07">
      <w:pPr>
        <w:pStyle w:val="List1"/>
      </w:pPr>
      <w:r>
        <w:t>Cargo carried.</w:t>
      </w:r>
    </w:p>
    <w:p w14:paraId="10F1CAD7" w14:textId="77777777" w:rsidR="002C6D07" w:rsidRDefault="002C6D07" w:rsidP="002C6D07">
      <w:pPr>
        <w:pStyle w:val="List1"/>
      </w:pPr>
      <w:r>
        <w:t>Risk if navigational support is not provided.</w:t>
      </w:r>
    </w:p>
    <w:p w14:paraId="26FF427E" w14:textId="77777777" w:rsidR="002C6D07" w:rsidRDefault="002C6D07" w:rsidP="002C6D07">
      <w:pPr>
        <w:pStyle w:val="List1"/>
      </w:pPr>
      <w:r>
        <w:t>Environmental conditions (wind, day/night, visibility, tidal height, tidal stream).</w:t>
      </w:r>
    </w:p>
    <w:p w14:paraId="29A6B1F1" w14:textId="77777777" w:rsidR="002C6D07" w:rsidRDefault="002C6D07" w:rsidP="002C6D07">
      <w:pPr>
        <w:pStyle w:val="List1"/>
      </w:pPr>
      <w:r>
        <w:t>Other ship traffic.</w:t>
      </w:r>
    </w:p>
    <w:p w14:paraId="7B05400A" w14:textId="77777777" w:rsidR="002C6D07" w:rsidRDefault="002C6D07" w:rsidP="002C6D07">
      <w:pPr>
        <w:pStyle w:val="List1"/>
      </w:pPr>
      <w:r>
        <w:t>Communications channel for navigational support.</w:t>
      </w:r>
    </w:p>
    <w:p w14:paraId="1376C981" w14:textId="77777777" w:rsidR="002C6D07" w:rsidRDefault="002C6D07" w:rsidP="002C6D07">
      <w:pPr>
        <w:pStyle w:val="List1"/>
        <w:numPr>
          <w:ilvl w:val="0"/>
          <w:numId w:val="0"/>
        </w:numPr>
      </w:pPr>
      <w:r>
        <w:rPr>
          <w:b/>
        </w:rPr>
        <w:t>Checks</w:t>
      </w:r>
      <w:r>
        <w:t>:</w:t>
      </w:r>
    </w:p>
    <w:p w14:paraId="4F1D15BB" w14:textId="33D0190C" w:rsidR="002C6D07" w:rsidRDefault="002C6D07" w:rsidP="002D3ED1">
      <w:pPr>
        <w:pStyle w:val="List1"/>
        <w:numPr>
          <w:ilvl w:val="0"/>
          <w:numId w:val="36"/>
        </w:numPr>
      </w:pPr>
      <w:r>
        <w:t xml:space="preserve">Master’s understanding that VTS navigational support does not absolve </w:t>
      </w:r>
      <w:r w:rsidR="00D62D36">
        <w:t xml:space="preserve">the master </w:t>
      </w:r>
      <w:r>
        <w:t xml:space="preserve">from responsibility for the safety of </w:t>
      </w:r>
      <w:r w:rsidR="00D62D36">
        <w:t xml:space="preserve">their </w:t>
      </w:r>
      <w:r>
        <w:t>vessel or for collision avoidance.</w:t>
      </w:r>
    </w:p>
    <w:p w14:paraId="29D785CB" w14:textId="77777777" w:rsidR="002C6D07" w:rsidRDefault="002C6D07" w:rsidP="002C6D07">
      <w:pPr>
        <w:pStyle w:val="List1"/>
      </w:pPr>
      <w:r>
        <w:t>Master’s acceptance of navigational support.</w:t>
      </w:r>
    </w:p>
    <w:p w14:paraId="4C3494F0" w14:textId="77777777" w:rsidR="002C6D07" w:rsidRDefault="002C6D07" w:rsidP="002C6D07">
      <w:pPr>
        <w:pStyle w:val="List1"/>
      </w:pPr>
      <w:r>
        <w:t>Commencement of navigational support.</w:t>
      </w:r>
    </w:p>
    <w:p w14:paraId="18428D03" w14:textId="77777777" w:rsidR="002C6D07" w:rsidRPr="00F63D5D" w:rsidRDefault="002C6D07" w:rsidP="002C6D07">
      <w:pPr>
        <w:pStyle w:val="List1"/>
      </w:pPr>
      <w:r>
        <w:t>Completion of navigational support.</w:t>
      </w:r>
    </w:p>
    <w:p w14:paraId="4C286D0D" w14:textId="77777777" w:rsidR="005409BD" w:rsidRPr="005409BD" w:rsidRDefault="005409BD" w:rsidP="00BF5F4A">
      <w:pPr>
        <w:pStyle w:val="Brdtekst"/>
      </w:pPr>
    </w:p>
    <w:p w14:paraId="45EC7812" w14:textId="77777777" w:rsidR="005409BD" w:rsidRDefault="005409BD" w:rsidP="00A824D2">
      <w:pPr>
        <w:pStyle w:val="Brdtekst"/>
      </w:pPr>
    </w:p>
    <w:p w14:paraId="1BC7170B" w14:textId="77777777" w:rsidR="001C3BB9" w:rsidRDefault="001C3BB9" w:rsidP="00A824D2">
      <w:pPr>
        <w:pStyle w:val="Brdtekst"/>
      </w:pPr>
    </w:p>
    <w:p w14:paraId="3FCBC5EE" w14:textId="77777777" w:rsidR="006C4C70" w:rsidRDefault="006C4C70" w:rsidP="00A824D2">
      <w:pPr>
        <w:pStyle w:val="Brdtekst"/>
      </w:pPr>
    </w:p>
    <w:p w14:paraId="07751980" w14:textId="77777777" w:rsidR="006C4C70" w:rsidRDefault="006C4C70" w:rsidP="00A824D2">
      <w:pPr>
        <w:pStyle w:val="Brdtekst"/>
      </w:pPr>
    </w:p>
    <w:p w14:paraId="325FF567" w14:textId="77777777" w:rsidR="006C4C70" w:rsidRDefault="006C4C70" w:rsidP="00A824D2">
      <w:pPr>
        <w:pStyle w:val="Brdtekst"/>
      </w:pPr>
    </w:p>
    <w:p w14:paraId="26564936" w14:textId="77777777" w:rsidR="006C4C70" w:rsidRDefault="006C4C70" w:rsidP="00A824D2">
      <w:pPr>
        <w:pStyle w:val="Brdtekst"/>
      </w:pPr>
    </w:p>
    <w:p w14:paraId="57435975" w14:textId="77777777" w:rsidR="006C4C70" w:rsidRDefault="006C4C70" w:rsidP="00A824D2">
      <w:pPr>
        <w:pStyle w:val="Brdtekst"/>
      </w:pPr>
    </w:p>
    <w:p w14:paraId="4DCBCA39" w14:textId="77777777" w:rsidR="006C4C70" w:rsidRDefault="006C4C70" w:rsidP="00A824D2">
      <w:pPr>
        <w:pStyle w:val="Brdtekst"/>
      </w:pPr>
    </w:p>
    <w:p w14:paraId="1E19DC0E" w14:textId="77777777" w:rsidR="006C4C70" w:rsidRPr="00EB7279" w:rsidRDefault="006C4C70" w:rsidP="00BC1231">
      <w:pPr>
        <w:pStyle w:val="Annex"/>
        <w:ind w:left="1418" w:hanging="1418"/>
      </w:pPr>
      <w:bookmarkStart w:id="170" w:name="_Toc166755391"/>
      <w:r w:rsidRPr="00EB7279">
        <w:lastRenderedPageBreak/>
        <w:t>CONSIDERATIONS FOR INFORMATION</w:t>
      </w:r>
      <w:r w:rsidR="002A4739" w:rsidRPr="00EB7279">
        <w:t xml:space="preserve"> THAT A VTS M</w:t>
      </w:r>
      <w:r w:rsidR="000D3ABB" w:rsidRPr="00EB7279">
        <w:t>ay request</w:t>
      </w:r>
      <w:r w:rsidR="002A4739" w:rsidRPr="00EB7279">
        <w:t xml:space="preserve"> FROM </w:t>
      </w:r>
      <w:r w:rsidR="000D3ABB" w:rsidRPr="00EB7279">
        <w:t xml:space="preserve">a </w:t>
      </w:r>
      <w:r w:rsidR="002A4739" w:rsidRPr="00EB7279">
        <w:t>VESSEL IN EMERGENCY SITUATIONS</w:t>
      </w:r>
      <w:bookmarkEnd w:id="170"/>
      <w:r w:rsidRPr="00EB7279">
        <w:t xml:space="preserve"> </w:t>
      </w:r>
    </w:p>
    <w:p w14:paraId="730D0A31" w14:textId="4875F034" w:rsidR="00625119" w:rsidRDefault="000D3ABB" w:rsidP="00A824D2">
      <w:pPr>
        <w:pStyle w:val="Brdtekst"/>
      </w:pPr>
      <w:r>
        <w:t>When a VTS is</w:t>
      </w:r>
      <w:r w:rsidRPr="00B757B3">
        <w:t xml:space="preserve"> the first to become aware of an actual or potential emergency, the </w:t>
      </w:r>
      <w:r w:rsidR="00D62D36" w:rsidRPr="00D62D36">
        <w:t xml:space="preserve">International Aeronautical and Maritime Search and Rescue </w:t>
      </w:r>
      <w:r w:rsidR="00D62D36" w:rsidRPr="00B757B3">
        <w:t xml:space="preserve">Manual </w:t>
      </w:r>
      <w:r w:rsidR="00D62D36">
        <w:t>(</w:t>
      </w:r>
      <w:r w:rsidRPr="00B757B3">
        <w:t>IMSAR</w:t>
      </w:r>
      <w:r w:rsidR="00D62D36">
        <w:t>)</w:t>
      </w:r>
      <w:r w:rsidRPr="00B757B3">
        <w:t xml:space="preserve"> Volume II notes that </w:t>
      </w:r>
      <w:r w:rsidRPr="00B757B3">
        <w:rPr>
          <w:i/>
        </w:rPr>
        <w:t>"the information collected and the initial action taken are often critical to successful operations”</w:t>
      </w:r>
      <w:r w:rsidRPr="00B757B3">
        <w:t xml:space="preserve"> It also notes that</w:t>
      </w:r>
      <w:r w:rsidR="00625119">
        <w:t>:</w:t>
      </w:r>
    </w:p>
    <w:p w14:paraId="611BB56A" w14:textId="39089FBD" w:rsidR="000D3ABB" w:rsidRPr="00625119" w:rsidRDefault="000D3ABB" w:rsidP="00BF5F4A">
      <w:pPr>
        <w:pStyle w:val="Brdtekst"/>
        <w:ind w:left="708"/>
      </w:pPr>
      <w:r w:rsidRPr="00BF5F4A">
        <w:t>“The success of a SAR operation depends on the speed with which the operation is planned and carried out. Information should be gathered to help the competent response authority to determine the nature of distress, the appropriate emergency phase and what action should be taken”</w:t>
      </w:r>
      <w:r w:rsidRPr="00625119">
        <w:t>.</w:t>
      </w:r>
    </w:p>
    <w:p w14:paraId="7F0B836A" w14:textId="7E2531B6" w:rsidR="006C4C70" w:rsidRDefault="000D3ABB" w:rsidP="00A824D2">
      <w:pPr>
        <w:pStyle w:val="Brdtekst"/>
      </w:pPr>
      <w:r w:rsidRPr="00B757B3">
        <w:t xml:space="preserve">In gathering information, the VTS should ensure safety of other traffic in the VTS area and provide details to the relevant authority such as a rescue coordination centre. </w:t>
      </w:r>
      <w:r w:rsidR="002A4739" w:rsidRPr="002A4739">
        <w:t xml:space="preserve">Some considerations for information that a VTS </w:t>
      </w:r>
      <w:r>
        <w:t>may request</w:t>
      </w:r>
      <w:r w:rsidR="002A4739" w:rsidRPr="002A4739">
        <w:t xml:space="preserve"> from </w:t>
      </w:r>
      <w:r>
        <w:t>a</w:t>
      </w:r>
      <w:r w:rsidR="002A4739" w:rsidRPr="002A4739">
        <w:t xml:space="preserve"> vessel under emergency situations are listed below.</w:t>
      </w:r>
      <w:r w:rsidR="00401891">
        <w:t xml:space="preserve"> </w:t>
      </w:r>
      <w:r w:rsidR="002A4739" w:rsidRPr="002A4739">
        <w:t>These considerations are not intended to be exhaustive or mandatory:</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6"/>
        <w:gridCol w:w="6365"/>
      </w:tblGrid>
      <w:tr w:rsidR="002A4739" w14:paraId="52D776B5" w14:textId="77777777" w:rsidTr="00BF5F4A">
        <w:trPr>
          <w:trHeight w:val="360"/>
          <w:tblHeader/>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77BD6687" w14:textId="77777777" w:rsidR="002A4739" w:rsidRDefault="002A4739">
            <w:pPr>
              <w:pStyle w:val="Tableheading"/>
            </w:pPr>
            <w:r>
              <w:t>Situation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38132DF9" w14:textId="77777777" w:rsidR="002A4739" w:rsidRDefault="002A4739">
            <w:pPr>
              <w:pStyle w:val="Tableheading"/>
            </w:pPr>
            <w:r>
              <w:t xml:space="preserve">Considerations </w:t>
            </w:r>
          </w:p>
        </w:tc>
      </w:tr>
      <w:tr w:rsidR="002A4739" w14:paraId="1BB01431"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2EF1E202" w14:textId="77777777" w:rsidR="002A4739" w:rsidRPr="00BA793F" w:rsidRDefault="002A4739">
            <w:pPr>
              <w:pStyle w:val="Tabletext"/>
            </w:pPr>
            <w:r w:rsidRPr="00BA793F">
              <w:t>COLLISION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107841EB" w14:textId="484D4240" w:rsidR="002A4739" w:rsidRPr="00BA793F" w:rsidRDefault="002A4739">
            <w:pPr>
              <w:pStyle w:val="Tabletext"/>
            </w:pPr>
            <w:r w:rsidRPr="00BA793F">
              <w:t xml:space="preserve">When and where </w:t>
            </w:r>
            <w:r w:rsidR="001A41AE" w:rsidRPr="00BF5F4A">
              <w:t xml:space="preserve">did </w:t>
            </w:r>
            <w:r w:rsidRPr="00BA793F">
              <w:t>the accident happen</w:t>
            </w:r>
          </w:p>
          <w:p w14:paraId="70858A04" w14:textId="77777777" w:rsidR="002A4739" w:rsidRPr="00BA793F" w:rsidRDefault="002A4739">
            <w:pPr>
              <w:pStyle w:val="Tabletext"/>
            </w:pPr>
            <w:r w:rsidRPr="00BA793F">
              <w:t>Any injuries to persons?</w:t>
            </w:r>
          </w:p>
          <w:p w14:paraId="4E0CBDC1" w14:textId="77777777" w:rsidR="002A4739" w:rsidRPr="00BA793F" w:rsidRDefault="002A4739">
            <w:pPr>
              <w:pStyle w:val="Tabletext"/>
            </w:pPr>
            <w:r w:rsidRPr="00BA793F">
              <w:t xml:space="preserve">Any dangerous </w:t>
            </w:r>
            <w:r w:rsidR="000306C7" w:rsidRPr="00BA793F">
              <w:t xml:space="preserve">or polluting </w:t>
            </w:r>
            <w:r w:rsidRPr="00BA793F">
              <w:t>cargo?</w:t>
            </w:r>
          </w:p>
          <w:p w14:paraId="59D86A28" w14:textId="77777777" w:rsidR="002A4739" w:rsidRPr="00BA793F" w:rsidRDefault="002A4739">
            <w:pPr>
              <w:pStyle w:val="Tabletext"/>
            </w:pPr>
            <w:r w:rsidRPr="00BA793F">
              <w:t>Is there any pollution?</w:t>
            </w:r>
          </w:p>
          <w:p w14:paraId="5E6D6096" w14:textId="77777777" w:rsidR="002A4739" w:rsidRPr="00BA793F" w:rsidRDefault="002A4739">
            <w:pPr>
              <w:pStyle w:val="Tabletext"/>
            </w:pPr>
            <w:r w:rsidRPr="00BA793F">
              <w:t xml:space="preserve">Are you taking water? Are you flooding? </w:t>
            </w:r>
          </w:p>
          <w:p w14:paraId="251F5574" w14:textId="77777777" w:rsidR="002A4739" w:rsidRPr="00BA793F" w:rsidRDefault="002A4739">
            <w:pPr>
              <w:pStyle w:val="Tabletext"/>
            </w:pPr>
            <w:r w:rsidRPr="00BA793F">
              <w:t>Are you sounding your tanks?</w:t>
            </w:r>
          </w:p>
          <w:p w14:paraId="3E1DF964" w14:textId="77777777" w:rsidR="002A4739" w:rsidRPr="00BA793F" w:rsidRDefault="002A4739">
            <w:pPr>
              <w:pStyle w:val="Tabletext"/>
            </w:pPr>
            <w:r w:rsidRPr="00BA793F">
              <w:t>Can you proceed by yourself?</w:t>
            </w:r>
          </w:p>
          <w:p w14:paraId="1EF5384A" w14:textId="77777777" w:rsidR="002A4739" w:rsidRPr="00BA793F" w:rsidRDefault="002A4739">
            <w:pPr>
              <w:pStyle w:val="Tabletext"/>
            </w:pPr>
            <w:r w:rsidRPr="00BA793F">
              <w:t>What is the damage/casualty situation?</w:t>
            </w:r>
          </w:p>
          <w:p w14:paraId="6C9CD193" w14:textId="77777777" w:rsidR="002A4739" w:rsidRPr="00BA793F" w:rsidRDefault="002A4739">
            <w:pPr>
              <w:pStyle w:val="Tabletext"/>
            </w:pPr>
            <w:r w:rsidRPr="00BA793F">
              <w:t>What assistance is required?</w:t>
            </w:r>
          </w:p>
          <w:p w14:paraId="407D22E2" w14:textId="3599A621" w:rsidR="00D62D36" w:rsidRPr="00BA793F" w:rsidRDefault="00D62D36">
            <w:pPr>
              <w:pStyle w:val="Tabletext"/>
            </w:pPr>
            <w:r w:rsidRPr="00BA793F">
              <w:t>Are you venting hazardous / polluting gases?</w:t>
            </w:r>
          </w:p>
        </w:tc>
      </w:tr>
      <w:tr w:rsidR="002A4739" w14:paraId="71AC45B3"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4D035858" w14:textId="77777777" w:rsidR="002A4739" w:rsidRPr="00BA793F" w:rsidRDefault="002A4739">
            <w:pPr>
              <w:pStyle w:val="Tabletext"/>
            </w:pPr>
            <w:r w:rsidRPr="00BA793F">
              <w:t xml:space="preserve">GROUNDING </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1460F8D2" w14:textId="56F37474" w:rsidR="002A4739" w:rsidRPr="00BA793F" w:rsidRDefault="002A4739">
            <w:pPr>
              <w:pStyle w:val="Tabletext"/>
            </w:pPr>
            <w:r w:rsidRPr="00BA793F">
              <w:t xml:space="preserve">When and where </w:t>
            </w:r>
            <w:r w:rsidR="00D62D36" w:rsidRPr="00BA793F">
              <w:t xml:space="preserve">did </w:t>
            </w:r>
            <w:r w:rsidRPr="00BA793F">
              <w:t>the accident happen?</w:t>
            </w:r>
          </w:p>
          <w:p w14:paraId="67364363" w14:textId="77777777" w:rsidR="002A4739" w:rsidRPr="00BA793F" w:rsidRDefault="002A4739">
            <w:pPr>
              <w:pStyle w:val="Tabletext"/>
            </w:pPr>
            <w:r w:rsidRPr="00BA793F">
              <w:t xml:space="preserve">Any dangerous </w:t>
            </w:r>
            <w:r w:rsidR="000306C7" w:rsidRPr="00BA793F">
              <w:t xml:space="preserve">or polluting </w:t>
            </w:r>
            <w:r w:rsidRPr="00BA793F">
              <w:t>cargo?</w:t>
            </w:r>
          </w:p>
          <w:p w14:paraId="27C42886" w14:textId="77777777" w:rsidR="002A4739" w:rsidRPr="00BA793F" w:rsidRDefault="002A4739">
            <w:pPr>
              <w:pStyle w:val="Tabletext"/>
            </w:pPr>
            <w:r w:rsidRPr="00BA793F">
              <w:t>Is there any pollution?</w:t>
            </w:r>
          </w:p>
          <w:p w14:paraId="5C7C55BD" w14:textId="6808BC6C" w:rsidR="00D62D36" w:rsidRPr="00BA793F" w:rsidRDefault="002A4739">
            <w:pPr>
              <w:pStyle w:val="Tabletext"/>
            </w:pPr>
            <w:r w:rsidRPr="00BA793F">
              <w:t xml:space="preserve">Are you </w:t>
            </w:r>
            <w:r w:rsidR="00D62D36" w:rsidRPr="00BA793F">
              <w:t xml:space="preserve">aground? </w:t>
            </w:r>
          </w:p>
          <w:p w14:paraId="2B536450" w14:textId="2F6D6875" w:rsidR="002A4739" w:rsidRPr="00BA793F" w:rsidRDefault="00D62D36">
            <w:pPr>
              <w:pStyle w:val="Tabletext"/>
            </w:pPr>
            <w:r w:rsidRPr="00BA793F">
              <w:t xml:space="preserve">Are you </w:t>
            </w:r>
            <w:r w:rsidR="002A4739" w:rsidRPr="00BA793F">
              <w:t xml:space="preserve">attempting to </w:t>
            </w:r>
            <w:r w:rsidRPr="00BA793F">
              <w:t>re-float</w:t>
            </w:r>
            <w:r w:rsidR="002A4739" w:rsidRPr="00BA793F">
              <w:t>?</w:t>
            </w:r>
          </w:p>
          <w:p w14:paraId="393C1D6A" w14:textId="77777777" w:rsidR="002A4739" w:rsidRPr="00BA793F" w:rsidRDefault="002A4739">
            <w:pPr>
              <w:pStyle w:val="Tabletext"/>
            </w:pPr>
            <w:r w:rsidRPr="00BA793F">
              <w:t xml:space="preserve">Are you taking water? Are you flooding? </w:t>
            </w:r>
          </w:p>
          <w:p w14:paraId="524148DE" w14:textId="77777777" w:rsidR="002A4739" w:rsidRPr="00BA793F" w:rsidRDefault="002A4739">
            <w:pPr>
              <w:pStyle w:val="Tabletext"/>
            </w:pPr>
            <w:r w:rsidRPr="00BA793F">
              <w:t>Are you sounding your tanks?</w:t>
            </w:r>
          </w:p>
          <w:p w14:paraId="2D9552ED" w14:textId="77777777" w:rsidR="002A4739" w:rsidRPr="00BA793F" w:rsidRDefault="002A4739">
            <w:pPr>
              <w:pStyle w:val="Tabletext"/>
            </w:pPr>
            <w:r w:rsidRPr="00BA793F">
              <w:t>Do you have any list?</w:t>
            </w:r>
          </w:p>
          <w:p w14:paraId="549B259D" w14:textId="77777777" w:rsidR="002A4739" w:rsidRPr="00BA793F" w:rsidRDefault="002A4739">
            <w:pPr>
              <w:pStyle w:val="Tabletext"/>
            </w:pPr>
            <w:r w:rsidRPr="00BA793F">
              <w:t>What is the damage/casualty situation?</w:t>
            </w:r>
          </w:p>
          <w:p w14:paraId="5EFED7DE" w14:textId="77777777" w:rsidR="002A4739" w:rsidRPr="00BA793F" w:rsidRDefault="002A4739">
            <w:pPr>
              <w:pStyle w:val="Tabletext"/>
            </w:pPr>
            <w:r w:rsidRPr="00BA793F">
              <w:t>What assistance is required?</w:t>
            </w:r>
          </w:p>
        </w:tc>
      </w:tr>
      <w:tr w:rsidR="0092073E" w:rsidRPr="002A4739" w14:paraId="0F62BD7E"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tcPr>
          <w:p w14:paraId="5313102C" w14:textId="5019085E" w:rsidR="0092073E" w:rsidRPr="00BA793F" w:rsidRDefault="0092073E" w:rsidP="0092073E">
            <w:pPr>
              <w:pStyle w:val="Tabletext"/>
            </w:pPr>
            <w:r w:rsidRPr="00BA793F">
              <w:t>FLOODING / SINKING</w:t>
            </w:r>
          </w:p>
        </w:tc>
        <w:tc>
          <w:tcPr>
            <w:tcW w:w="3123" w:type="pct"/>
            <w:tcBorders>
              <w:top w:val="single" w:sz="4" w:space="0" w:color="auto"/>
              <w:left w:val="single" w:sz="4" w:space="0" w:color="auto"/>
              <w:bottom w:val="single" w:sz="4" w:space="0" w:color="auto"/>
              <w:right w:val="single" w:sz="4" w:space="0" w:color="auto"/>
            </w:tcBorders>
            <w:shd w:val="clear" w:color="auto" w:fill="auto"/>
          </w:tcPr>
          <w:p w14:paraId="6B62CDDF" w14:textId="77777777" w:rsidR="0092073E" w:rsidRPr="00BA793F" w:rsidRDefault="0092073E" w:rsidP="0092073E">
            <w:pPr>
              <w:pStyle w:val="Tabletext"/>
            </w:pPr>
            <w:r w:rsidRPr="00BA793F">
              <w:t>Is the flooding under control?</w:t>
            </w:r>
          </w:p>
          <w:p w14:paraId="4880C80A" w14:textId="77777777" w:rsidR="0092073E" w:rsidRPr="00BA793F" w:rsidRDefault="0092073E" w:rsidP="0092073E">
            <w:pPr>
              <w:pStyle w:val="Tabletext"/>
            </w:pPr>
            <w:r w:rsidRPr="00BA793F">
              <w:t>Can you proceed by yourself?</w:t>
            </w:r>
          </w:p>
          <w:p w14:paraId="1D603876" w14:textId="0F87145B" w:rsidR="0092073E" w:rsidRPr="00BA793F" w:rsidRDefault="0092073E" w:rsidP="0092073E">
            <w:pPr>
              <w:pStyle w:val="Tabletext"/>
            </w:pPr>
            <w:r w:rsidRPr="00BA793F">
              <w:t>What assistance is required?</w:t>
            </w:r>
          </w:p>
        </w:tc>
      </w:tr>
      <w:tr w:rsidR="0092073E" w:rsidRPr="002A4739" w14:paraId="21F877E3"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78FACD00" w14:textId="77777777" w:rsidR="0092073E" w:rsidRPr="00BA793F" w:rsidRDefault="0092073E" w:rsidP="0092073E">
            <w:pPr>
              <w:pStyle w:val="Tabletext"/>
            </w:pPr>
            <w:r w:rsidRPr="00BA793F">
              <w:t>FIRE / EXPLOSION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48976545" w14:textId="54C772DC" w:rsidR="0092073E" w:rsidRPr="00BA793F" w:rsidRDefault="0092073E" w:rsidP="0092073E">
            <w:pPr>
              <w:pStyle w:val="Tabletext"/>
            </w:pPr>
            <w:r w:rsidRPr="00BA793F">
              <w:t>When and where did the accident happen?</w:t>
            </w:r>
          </w:p>
          <w:p w14:paraId="7314F409" w14:textId="77777777" w:rsidR="0092073E" w:rsidRPr="00BA793F" w:rsidRDefault="0092073E" w:rsidP="0092073E">
            <w:pPr>
              <w:pStyle w:val="Tabletext"/>
            </w:pPr>
            <w:r w:rsidRPr="00BA793F">
              <w:t>What part of the ship is on fire/has exploded?</w:t>
            </w:r>
          </w:p>
          <w:p w14:paraId="05E2F3A9" w14:textId="77777777" w:rsidR="0092073E" w:rsidRPr="00BA793F" w:rsidRDefault="0092073E" w:rsidP="0092073E">
            <w:pPr>
              <w:pStyle w:val="Tabletext"/>
            </w:pPr>
            <w:r w:rsidRPr="00BA793F">
              <w:t>Is the fire under control?</w:t>
            </w:r>
          </w:p>
          <w:p w14:paraId="6EAA4D91" w14:textId="77777777" w:rsidR="0092073E" w:rsidRPr="00BA793F" w:rsidRDefault="0092073E" w:rsidP="0092073E">
            <w:pPr>
              <w:pStyle w:val="Tabletext"/>
            </w:pPr>
            <w:r w:rsidRPr="00BA793F">
              <w:t>What is the damage/casualty situation?</w:t>
            </w:r>
          </w:p>
          <w:p w14:paraId="166EB634" w14:textId="77777777" w:rsidR="0092073E" w:rsidRPr="00BA793F" w:rsidRDefault="0092073E" w:rsidP="0092073E">
            <w:pPr>
              <w:pStyle w:val="Tabletext"/>
            </w:pPr>
            <w:r w:rsidRPr="00BA793F">
              <w:t>Is there any pollution?</w:t>
            </w:r>
          </w:p>
          <w:p w14:paraId="3050AC8D" w14:textId="77777777" w:rsidR="0092073E" w:rsidRPr="00BA793F" w:rsidRDefault="0092073E" w:rsidP="0092073E">
            <w:pPr>
              <w:pStyle w:val="Tabletext"/>
            </w:pPr>
            <w:r w:rsidRPr="00BA793F">
              <w:t>What assistance is required?</w:t>
            </w:r>
          </w:p>
        </w:tc>
      </w:tr>
      <w:tr w:rsidR="0092073E" w14:paraId="1E052A07"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541C1110" w14:textId="77777777" w:rsidR="0092073E" w:rsidRDefault="0092073E" w:rsidP="0092073E">
            <w:pPr>
              <w:pStyle w:val="Tabletext"/>
            </w:pPr>
            <w:r>
              <w:lastRenderedPageBreak/>
              <w:t>MARINE POLLUTION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53C7653C" w14:textId="134D0D0D" w:rsidR="0092073E" w:rsidRDefault="0092073E" w:rsidP="0092073E">
            <w:pPr>
              <w:pStyle w:val="Tabletext"/>
            </w:pPr>
            <w:r>
              <w:t>When and where did the pollution/discharge happen?</w:t>
            </w:r>
          </w:p>
          <w:p w14:paraId="23838125" w14:textId="77777777" w:rsidR="0092073E" w:rsidRDefault="0092073E" w:rsidP="0092073E">
            <w:pPr>
              <w:pStyle w:val="Tabletext"/>
            </w:pPr>
            <w:r>
              <w:t xml:space="preserve">What type of oil (diesel, oil, HFO, bilge) / dangerous goods or hazardous substances have been discharged? </w:t>
            </w:r>
          </w:p>
          <w:p w14:paraId="06FE33D3" w14:textId="77777777" w:rsidR="0092073E" w:rsidRDefault="0092073E" w:rsidP="0092073E">
            <w:pPr>
              <w:pStyle w:val="Tabletext"/>
            </w:pPr>
            <w:r>
              <w:t>What is the approximate size of the spill (length and breadth)?</w:t>
            </w:r>
          </w:p>
          <w:p w14:paraId="6116CEC9" w14:textId="77777777" w:rsidR="0092073E" w:rsidRDefault="0092073E" w:rsidP="0092073E">
            <w:pPr>
              <w:pStyle w:val="Tabletext"/>
            </w:pPr>
            <w:r>
              <w:t>What direction is it heading?</w:t>
            </w:r>
          </w:p>
          <w:p w14:paraId="4307EA82" w14:textId="7B3A6342" w:rsidR="0092073E" w:rsidRDefault="0092073E" w:rsidP="0092073E">
            <w:pPr>
              <w:pStyle w:val="Tabletext"/>
              <w:spacing w:before="120"/>
            </w:pPr>
            <w:r>
              <w:t xml:space="preserve">If </w:t>
            </w:r>
            <w:r w:rsidR="008112E4">
              <w:t xml:space="preserve">the </w:t>
            </w:r>
            <w:r>
              <w:t>source of pollution is from the reporting ship:</w:t>
            </w:r>
          </w:p>
          <w:p w14:paraId="21BC4FE0" w14:textId="77777777" w:rsidR="0092073E" w:rsidRDefault="0092073E" w:rsidP="0092073E">
            <w:pPr>
              <w:pStyle w:val="Tabletext"/>
            </w:pPr>
            <w:r>
              <w:t>- What time did the discharge occur?</w:t>
            </w:r>
          </w:p>
          <w:p w14:paraId="50510543" w14:textId="77777777" w:rsidR="0092073E" w:rsidRDefault="0092073E" w:rsidP="0092073E">
            <w:pPr>
              <w:pStyle w:val="Tabletext"/>
            </w:pPr>
            <w:r>
              <w:t>- How did the discharge occur?</w:t>
            </w:r>
          </w:p>
          <w:p w14:paraId="4F43C0B8" w14:textId="77777777" w:rsidR="0092073E" w:rsidRDefault="0092073E" w:rsidP="0092073E">
            <w:pPr>
              <w:pStyle w:val="Tabletext"/>
            </w:pPr>
            <w:r>
              <w:t>- How much oil / dangerous goods or hazardous substances have been discharged?</w:t>
            </w:r>
          </w:p>
          <w:p w14:paraId="75452377" w14:textId="77777777" w:rsidR="0092073E" w:rsidRDefault="0092073E" w:rsidP="0092073E">
            <w:pPr>
              <w:pStyle w:val="Tabletext"/>
            </w:pPr>
            <w:r>
              <w:t>- Has the discharge stopped?</w:t>
            </w:r>
          </w:p>
          <w:p w14:paraId="786E7726" w14:textId="77777777" w:rsidR="0092073E" w:rsidRDefault="0092073E" w:rsidP="0092073E">
            <w:pPr>
              <w:pStyle w:val="Tabletext"/>
            </w:pPr>
            <w:r>
              <w:t>- Can you stop the discharge?</w:t>
            </w:r>
          </w:p>
          <w:p w14:paraId="40DDF4CD" w14:textId="77777777" w:rsidR="0092073E" w:rsidRDefault="0092073E" w:rsidP="0092073E">
            <w:pPr>
              <w:pStyle w:val="Tabletext"/>
            </w:pPr>
            <w:r>
              <w:t>- What assistance is required?</w:t>
            </w:r>
          </w:p>
        </w:tc>
      </w:tr>
      <w:tr w:rsidR="0092073E" w14:paraId="5E28BBEB"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472A01F2" w14:textId="77777777" w:rsidR="0092073E" w:rsidRDefault="0092073E" w:rsidP="0092073E">
            <w:pPr>
              <w:pStyle w:val="Tabletext"/>
            </w:pPr>
            <w:r>
              <w:t>MAN OVERBOARD</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31996B9E" w14:textId="028E5145" w:rsidR="0092073E" w:rsidRDefault="0092073E" w:rsidP="0092073E">
            <w:pPr>
              <w:pStyle w:val="Tabletext"/>
            </w:pPr>
            <w:r>
              <w:t xml:space="preserve">When and where the accident </w:t>
            </w:r>
            <w:r w:rsidR="00460AFD">
              <w:t>happen</w:t>
            </w:r>
            <w:r>
              <w:t>?</w:t>
            </w:r>
          </w:p>
          <w:p w14:paraId="65C269E8" w14:textId="77777777" w:rsidR="0092073E" w:rsidRDefault="0092073E" w:rsidP="0092073E">
            <w:pPr>
              <w:pStyle w:val="Tabletext"/>
            </w:pPr>
            <w:r>
              <w:t>How many persons overboard?</w:t>
            </w:r>
          </w:p>
          <w:p w14:paraId="6E65DD7E" w14:textId="77777777" w:rsidR="0092073E" w:rsidRDefault="0092073E" w:rsidP="0092073E">
            <w:pPr>
              <w:pStyle w:val="Tabletext"/>
            </w:pPr>
            <w:r>
              <w:t>Can you still see them?</w:t>
            </w:r>
          </w:p>
          <w:p w14:paraId="54EF2069" w14:textId="77777777" w:rsidR="0092073E" w:rsidRDefault="0092073E" w:rsidP="0092073E">
            <w:pPr>
              <w:pStyle w:val="Tabletext"/>
            </w:pPr>
            <w:r>
              <w:t xml:space="preserve">Did anyone see the person go overboard? </w:t>
            </w:r>
          </w:p>
          <w:p w14:paraId="74BB3CE0" w14:textId="77777777" w:rsidR="0092073E" w:rsidRDefault="0092073E" w:rsidP="0092073E">
            <w:pPr>
              <w:pStyle w:val="Tabletext"/>
            </w:pPr>
            <w:r>
              <w:t>When was the person last seen?</w:t>
            </w:r>
          </w:p>
          <w:p w14:paraId="4E1B4A52" w14:textId="77777777" w:rsidR="0092073E" w:rsidRDefault="0092073E" w:rsidP="0092073E">
            <w:pPr>
              <w:pStyle w:val="Tabletext"/>
            </w:pPr>
            <w:r>
              <w:t>Was the person overboard wearing a life jacket?</w:t>
            </w:r>
          </w:p>
          <w:p w14:paraId="07FF09D4" w14:textId="77777777" w:rsidR="0092073E" w:rsidRDefault="0092073E" w:rsidP="0092073E">
            <w:pPr>
              <w:pStyle w:val="Tabletext"/>
            </w:pPr>
            <w:r>
              <w:t>What assistance is required?</w:t>
            </w:r>
          </w:p>
        </w:tc>
      </w:tr>
      <w:tr w:rsidR="0092073E" w:rsidRPr="002A4739" w14:paraId="3986264F"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5BBDFF29" w14:textId="14C6C1EE" w:rsidR="0092073E" w:rsidRDefault="0092073E" w:rsidP="0092073E">
            <w:pPr>
              <w:pStyle w:val="Tabletext"/>
            </w:pPr>
            <w:r>
              <w:t>NOT UNDER COMMAND (NUC)</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22F2AB1A" w14:textId="37733E16" w:rsidR="0092073E" w:rsidRDefault="0092073E" w:rsidP="0092073E">
            <w:pPr>
              <w:pStyle w:val="Tabletext"/>
            </w:pPr>
            <w:r>
              <w:t>What problems do you have?</w:t>
            </w:r>
            <w:r w:rsidR="00401891">
              <w:t xml:space="preserve"> </w:t>
            </w:r>
            <w:r>
              <w:t>(</w:t>
            </w:r>
            <w:r w:rsidR="00401891">
              <w:t xml:space="preserve">e.g., </w:t>
            </w:r>
            <w:r w:rsidR="002F01DE">
              <w:t>,</w:t>
            </w:r>
            <w:r>
              <w:t xml:space="preserve"> nature of the mechanical failure)</w:t>
            </w:r>
          </w:p>
          <w:p w14:paraId="529ACACD" w14:textId="77777777" w:rsidR="0092073E" w:rsidRDefault="0092073E" w:rsidP="0092073E">
            <w:pPr>
              <w:pStyle w:val="Tabletext"/>
            </w:pPr>
            <w:r>
              <w:t>Can you repair by yourself?</w:t>
            </w:r>
          </w:p>
          <w:p w14:paraId="176309D2" w14:textId="77777777" w:rsidR="0092073E" w:rsidRDefault="0092073E" w:rsidP="0092073E">
            <w:pPr>
              <w:pStyle w:val="Tabletext"/>
            </w:pPr>
            <w:r>
              <w:t>How long [will it take] to repair?</w:t>
            </w:r>
          </w:p>
          <w:p w14:paraId="4D7C6D9E" w14:textId="77777777" w:rsidR="0092073E" w:rsidRDefault="0092073E" w:rsidP="0092073E">
            <w:pPr>
              <w:pStyle w:val="Tabletext"/>
            </w:pPr>
            <w:r>
              <w:t>What kind of assistance is required?</w:t>
            </w:r>
          </w:p>
        </w:tc>
      </w:tr>
      <w:tr w:rsidR="0092073E" w:rsidRPr="002A4739" w14:paraId="0A04DC9C"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115F8AB8" w14:textId="77777777" w:rsidR="0092073E" w:rsidRDefault="0092073E" w:rsidP="0092073E">
            <w:pPr>
              <w:pStyle w:val="Tabletext"/>
            </w:pPr>
            <w:r>
              <w:t>CONTAINERS / CARGO OVERBOARD</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19595C55" w14:textId="28D07466" w:rsidR="0092073E" w:rsidRDefault="0092073E" w:rsidP="0092073E">
            <w:pPr>
              <w:pStyle w:val="Tabletext"/>
            </w:pPr>
            <w:r>
              <w:t>When and where the accident happen?</w:t>
            </w:r>
          </w:p>
          <w:p w14:paraId="1437F828" w14:textId="77777777" w:rsidR="0092073E" w:rsidRDefault="0092073E" w:rsidP="0092073E">
            <w:pPr>
              <w:pStyle w:val="Tabletext"/>
            </w:pPr>
            <w:r>
              <w:t>What kind of cargo overboard? Any dangerous or polluting cargo?</w:t>
            </w:r>
          </w:p>
          <w:p w14:paraId="4237D0C0" w14:textId="77777777" w:rsidR="0092073E" w:rsidRDefault="0092073E" w:rsidP="0092073E">
            <w:pPr>
              <w:pStyle w:val="Tabletext"/>
            </w:pPr>
            <w:r>
              <w:t>How much cargo/ how many containers overboard?</w:t>
            </w:r>
          </w:p>
          <w:p w14:paraId="725034C2" w14:textId="77777777" w:rsidR="0092073E" w:rsidRDefault="0092073E" w:rsidP="0092073E">
            <w:pPr>
              <w:pStyle w:val="Tabletext"/>
            </w:pPr>
            <w:r>
              <w:t>Are the containers visible? Floating or sinking?</w:t>
            </w:r>
          </w:p>
        </w:tc>
      </w:tr>
      <w:tr w:rsidR="0092073E" w:rsidRPr="002A4739" w14:paraId="6698346D"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778FEFF6" w14:textId="77777777" w:rsidR="0092073E" w:rsidRDefault="0092073E" w:rsidP="0092073E">
            <w:pPr>
              <w:pStyle w:val="Tabletext"/>
            </w:pPr>
            <w:r>
              <w:t>MEDICAL ASSISTANCE</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67F59F69" w14:textId="77777777" w:rsidR="0092073E" w:rsidRDefault="0092073E" w:rsidP="0092073E">
            <w:pPr>
              <w:pStyle w:val="Tabletext"/>
            </w:pPr>
            <w:r>
              <w:t>What assistance is required?</w:t>
            </w:r>
          </w:p>
          <w:p w14:paraId="54F1607A" w14:textId="77777777" w:rsidR="0092073E" w:rsidRDefault="0092073E" w:rsidP="0092073E">
            <w:pPr>
              <w:pStyle w:val="Tabletext"/>
            </w:pPr>
            <w:r>
              <w:t>Is the casualty conscious and breathing?</w:t>
            </w:r>
          </w:p>
          <w:p w14:paraId="4B0F0049" w14:textId="77777777" w:rsidR="0092073E" w:rsidRDefault="0092073E" w:rsidP="0092073E">
            <w:pPr>
              <w:pStyle w:val="Tabletext"/>
            </w:pPr>
            <w:r>
              <w:t>Is the casualty male /female? What is their age?</w:t>
            </w:r>
          </w:p>
          <w:p w14:paraId="198AD3CD" w14:textId="77777777" w:rsidR="0092073E" w:rsidRDefault="0092073E" w:rsidP="0092073E">
            <w:pPr>
              <w:pStyle w:val="Tabletext"/>
            </w:pPr>
            <w:r>
              <w:t>Does the casualty speak English?</w:t>
            </w:r>
          </w:p>
          <w:p w14:paraId="7DEC2CCC" w14:textId="77777777" w:rsidR="0092073E" w:rsidRDefault="0092073E" w:rsidP="0092073E">
            <w:pPr>
              <w:pStyle w:val="Tabletext"/>
            </w:pPr>
            <w:r>
              <w:t>Does the casualty have any known health problems?</w:t>
            </w:r>
          </w:p>
          <w:p w14:paraId="687F7954" w14:textId="77777777" w:rsidR="0092073E" w:rsidRDefault="0092073E" w:rsidP="0092073E">
            <w:pPr>
              <w:pStyle w:val="Tabletext"/>
            </w:pPr>
            <w:r>
              <w:t>What treatment has been provided to the casualty on board?</w:t>
            </w:r>
          </w:p>
          <w:p w14:paraId="7D5E8904" w14:textId="77777777" w:rsidR="0092073E" w:rsidRDefault="0092073E" w:rsidP="0092073E">
            <w:pPr>
              <w:pStyle w:val="Tabletext"/>
            </w:pPr>
            <w:r>
              <w:t>Has the casualty been taking any medication?</w:t>
            </w:r>
          </w:p>
          <w:p w14:paraId="2EBB682C" w14:textId="2DA7BC81" w:rsidR="0092073E" w:rsidRDefault="0092073E" w:rsidP="0092073E">
            <w:pPr>
              <w:pStyle w:val="Tabletext"/>
            </w:pPr>
            <w:r>
              <w:t xml:space="preserve">Is your </w:t>
            </w:r>
            <w:r>
              <w:rPr>
                <w:rFonts w:asciiTheme="majorHAnsi" w:hAnsiTheme="majorHAnsi"/>
                <w:lang w:val="en-US"/>
              </w:rPr>
              <w:t>vessel</w:t>
            </w:r>
            <w:r w:rsidDel="005E621E">
              <w:t xml:space="preserve"> </w:t>
            </w:r>
            <w:r>
              <w:t xml:space="preserve">able to accept a helicopter </w:t>
            </w:r>
            <w:r w:rsidRPr="0092073E">
              <w:t>(i.</w:t>
            </w:r>
            <w:r>
              <w:t>e.</w:t>
            </w:r>
            <w:r w:rsidR="004B2E99">
              <w:t>,</w:t>
            </w:r>
            <w:r>
              <w:t xml:space="preserve"> to land or use of winch only</w:t>
            </w:r>
            <w:r w:rsidRPr="0092073E">
              <w:t>)</w:t>
            </w:r>
            <w:r>
              <w:t xml:space="preserve">? </w:t>
            </w:r>
          </w:p>
        </w:tc>
      </w:tr>
      <w:tr w:rsidR="0092073E" w:rsidRPr="002A4739" w14:paraId="77207CBC"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tcPr>
          <w:p w14:paraId="5A2EA792" w14:textId="1CD84639" w:rsidR="0092073E" w:rsidRDefault="0092073E" w:rsidP="0092073E">
            <w:pPr>
              <w:pStyle w:val="Tabletext"/>
            </w:pPr>
            <w:r>
              <w:t>LOSS OF PROPULSION</w:t>
            </w:r>
          </w:p>
        </w:tc>
        <w:tc>
          <w:tcPr>
            <w:tcW w:w="3123" w:type="pct"/>
            <w:tcBorders>
              <w:top w:val="single" w:sz="4" w:space="0" w:color="auto"/>
              <w:left w:val="single" w:sz="4" w:space="0" w:color="auto"/>
              <w:bottom w:val="single" w:sz="4" w:space="0" w:color="auto"/>
              <w:right w:val="single" w:sz="4" w:space="0" w:color="auto"/>
            </w:tcBorders>
            <w:shd w:val="clear" w:color="auto" w:fill="auto"/>
          </w:tcPr>
          <w:p w14:paraId="4E1FB95A" w14:textId="77777777" w:rsidR="0092073E" w:rsidRDefault="0092073E" w:rsidP="0092073E">
            <w:pPr>
              <w:pStyle w:val="Tabletext"/>
            </w:pPr>
            <w:r w:rsidRPr="0092073E">
              <w:t>Are you in danger of grounding?</w:t>
            </w:r>
          </w:p>
          <w:p w14:paraId="01AD23CB" w14:textId="77777777" w:rsidR="0092073E" w:rsidRDefault="0092073E" w:rsidP="0092073E">
            <w:pPr>
              <w:pStyle w:val="Tabletext"/>
            </w:pPr>
            <w:r>
              <w:t xml:space="preserve">Do you need towage assistance? </w:t>
            </w:r>
          </w:p>
          <w:p w14:paraId="6A42DA0A" w14:textId="77777777" w:rsidR="0092073E" w:rsidRDefault="0092073E" w:rsidP="0092073E">
            <w:pPr>
              <w:pStyle w:val="Tabletext"/>
            </w:pPr>
            <w:r>
              <w:t xml:space="preserve">What is the cause for loss of propulsion? </w:t>
            </w:r>
          </w:p>
          <w:p w14:paraId="4ADF6487" w14:textId="21B3B3CA" w:rsidR="0092073E" w:rsidRDefault="0092073E" w:rsidP="0092073E">
            <w:pPr>
              <w:pStyle w:val="Tabletext"/>
            </w:pPr>
            <w:r>
              <w:t>When will propulsion be restored?</w:t>
            </w:r>
          </w:p>
        </w:tc>
      </w:tr>
    </w:tbl>
    <w:p w14:paraId="78202EA2" w14:textId="77777777" w:rsidR="002A4739" w:rsidRPr="00CC73BB" w:rsidRDefault="002A4739" w:rsidP="00A824D2">
      <w:pPr>
        <w:pStyle w:val="Brdtekst"/>
        <w:rPr>
          <w:lang w:val="en-US"/>
        </w:rPr>
      </w:pPr>
    </w:p>
    <w:sectPr w:rsidR="002A4739" w:rsidRPr="00CC73BB" w:rsidSect="008D4715">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AC089" w14:textId="77777777" w:rsidR="00B8517F" w:rsidRDefault="00B8517F" w:rsidP="003274DB">
      <w:r>
        <w:separator/>
      </w:r>
    </w:p>
    <w:p w14:paraId="771909DA" w14:textId="77777777" w:rsidR="00B8517F" w:rsidRDefault="00B8517F"/>
  </w:endnote>
  <w:endnote w:type="continuationSeparator" w:id="0">
    <w:p w14:paraId="7892FD17" w14:textId="77777777" w:rsidR="00B8517F" w:rsidRDefault="00B8517F" w:rsidP="003274DB">
      <w:r>
        <w:continuationSeparator/>
      </w:r>
    </w:p>
    <w:p w14:paraId="3A04533E" w14:textId="77777777" w:rsidR="00B8517F" w:rsidRDefault="00B8517F"/>
  </w:endnote>
  <w:endnote w:type="continuationNotice" w:id="1">
    <w:p w14:paraId="65021949" w14:textId="77777777" w:rsidR="00B8517F" w:rsidRDefault="00B851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E109" w14:textId="77777777" w:rsidR="00E525C1" w:rsidRDefault="00E525C1"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691BE71D" w14:textId="77777777" w:rsidR="00E525C1" w:rsidRDefault="00E525C1"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E7E435C" w14:textId="77777777" w:rsidR="00E525C1" w:rsidRDefault="00E525C1"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7CEB1BFA" w14:textId="77777777" w:rsidR="00E525C1" w:rsidRDefault="00E525C1"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29D33E3" w14:textId="77777777" w:rsidR="00E525C1" w:rsidRDefault="00E525C1"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BBE9" w14:textId="1D695251" w:rsidR="00E525C1" w:rsidRPr="006C6FF4" w:rsidRDefault="00E525C1" w:rsidP="008747E0">
    <w:pPr>
      <w:pStyle w:val="Bunntekst"/>
      <w:rPr>
        <w:lang w:val="fr-FR"/>
      </w:rPr>
    </w:pPr>
    <w:r>
      <w:rPr>
        <w:noProof/>
        <w:lang w:val="sv-SE" w:eastAsia="sv-SE"/>
      </w:rPr>
      <mc:AlternateContent>
        <mc:Choice Requires="wps">
          <w:drawing>
            <wp:anchor distT="0" distB="0" distL="114300" distR="114300" simplePos="0" relativeHeight="251659776" behindDoc="0" locked="0" layoutInCell="1" allowOverlap="1" wp14:anchorId="3C910CEE" wp14:editId="23A9D0CB">
              <wp:simplePos x="0" y="0"/>
              <wp:positionH relativeFrom="page">
                <wp:posOffset>225425</wp:posOffset>
              </wp:positionH>
              <wp:positionV relativeFrom="page">
                <wp:posOffset>9106535</wp:posOffset>
              </wp:positionV>
              <wp:extent cx="7128000" cy="0"/>
              <wp:effectExtent l="0" t="0" r="15875" b="19050"/>
              <wp:wrapNone/>
              <wp:docPr id="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68B1F3C" id="Connecteur droit 11"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6C6FF4">
      <w:rPr>
        <w:lang w:val="fr-FR"/>
      </w:rPr>
      <w:t xml:space="preserve"> </w:t>
    </w:r>
  </w:p>
  <w:p w14:paraId="7108E289" w14:textId="77777777" w:rsidR="00E525C1" w:rsidRPr="006C6FF4" w:rsidRDefault="00E525C1" w:rsidP="008747E0">
    <w:pPr>
      <w:pStyle w:val="Bunntekst"/>
      <w:rPr>
        <w:lang w:val="fr-FR"/>
      </w:rPr>
    </w:pPr>
  </w:p>
  <w:p w14:paraId="7CE79C93" w14:textId="77777777" w:rsidR="00E525C1" w:rsidRPr="006C6FF4" w:rsidRDefault="00E525C1" w:rsidP="00476825">
    <w:pPr>
      <w:pStyle w:val="Bunntekst"/>
      <w:tabs>
        <w:tab w:val="left" w:pos="1781"/>
      </w:tabs>
      <w:rPr>
        <w:lang w:val="fr-FR"/>
      </w:rPr>
    </w:pPr>
    <w:r w:rsidRPr="006C6FF4">
      <w:rPr>
        <w:lang w:val="fr-FR"/>
      </w:rPr>
      <w:tab/>
    </w:r>
  </w:p>
  <w:p w14:paraId="5C6EA884" w14:textId="77777777" w:rsidR="00E525C1" w:rsidRPr="006C6FF4" w:rsidRDefault="00E525C1" w:rsidP="008747E0">
    <w:pPr>
      <w:pStyle w:val="Bunntekst"/>
      <w:rPr>
        <w:lang w:val="fr-FR"/>
      </w:rPr>
    </w:pPr>
  </w:p>
  <w:p w14:paraId="606DFEB0" w14:textId="77777777" w:rsidR="00BA6BC5" w:rsidRPr="004E7119" w:rsidRDefault="00BA6BC5" w:rsidP="00BA6BC5">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76D09D12" w14:textId="77777777" w:rsidR="00BA6BC5" w:rsidRDefault="00BA6BC5" w:rsidP="00BA6BC5">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C26B466" w14:textId="77777777" w:rsidR="00BA6BC5" w:rsidRPr="0040649A" w:rsidRDefault="00BA6BC5" w:rsidP="00BA6BC5">
    <w:pPr>
      <w:spacing w:before="40" w:after="40"/>
      <w:rPr>
        <w:b/>
        <w:color w:val="00558C"/>
        <w:szCs w:val="18"/>
        <w:lang w:val="fr-FR"/>
      </w:rPr>
    </w:pPr>
    <w:r w:rsidRPr="0040649A">
      <w:rPr>
        <w:b/>
        <w:color w:val="00558C"/>
        <w:szCs w:val="18"/>
        <w:lang w:val="fr-FR"/>
      </w:rPr>
      <w:t>www.iala-aism.org</w:t>
    </w:r>
  </w:p>
  <w:p w14:paraId="33E38672" w14:textId="77777777" w:rsidR="00BA6BC5" w:rsidRDefault="00BA6BC5" w:rsidP="00BA6BC5">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C43A633" w14:textId="2518A75B" w:rsidR="00E525C1" w:rsidRPr="0040649A" w:rsidRDefault="00BA6BC5" w:rsidP="00BA6BC5">
    <w:pPr>
      <w:pStyle w:val="Bunntekst"/>
      <w:rPr>
        <w:rFonts w:ascii="Avenir Next Condensed" w:hAnsi="Avenir Next Condensed"/>
        <w:iCs/>
        <w:color w:val="00558C"/>
        <w:sz w:val="16"/>
        <w:szCs w:val="16"/>
        <w:lang w:val="fr-FR"/>
      </w:rPr>
    </w:pPr>
    <w:r w:rsidRPr="0040649A">
      <w:rPr>
        <w:rFonts w:ascii="Avenir Next Condensed" w:hAnsi="Avenir Next Condensed"/>
        <w:iCs/>
        <w:color w:val="00558C"/>
        <w:sz w:val="16"/>
        <w:szCs w:val="16"/>
        <w:lang w:val="fr-FR"/>
      </w:rPr>
      <w:t>Association Internationale de Signalisation Maritime</w:t>
    </w:r>
    <w:r w:rsidR="00E525C1" w:rsidRPr="0040649A">
      <w:rPr>
        <w:lang w:val="fr-F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85A8" w14:textId="77777777" w:rsidR="00E525C1" w:rsidRDefault="00E525C1" w:rsidP="00525922">
    <w:r>
      <w:rPr>
        <w:noProof/>
        <w:lang w:val="sv-SE" w:eastAsia="sv-SE"/>
      </w:rPr>
      <mc:AlternateContent>
        <mc:Choice Requires="wps">
          <w:drawing>
            <wp:anchor distT="0" distB="0" distL="114300" distR="114300" simplePos="0" relativeHeight="251661824" behindDoc="0" locked="0" layoutInCell="1" allowOverlap="1" wp14:anchorId="1901EE88" wp14:editId="7A2889AE">
              <wp:simplePos x="0" y="0"/>
              <wp:positionH relativeFrom="page">
                <wp:posOffset>281940</wp:posOffset>
              </wp:positionH>
              <wp:positionV relativeFrom="page">
                <wp:posOffset>9942195</wp:posOffset>
              </wp:positionV>
              <wp:extent cx="7128000" cy="0"/>
              <wp:effectExtent l="0" t="0" r="15875" b="19050"/>
              <wp:wrapNone/>
              <wp:docPr id="5"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C6087E4" id="Connecteur droit 11"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27253BF" w14:textId="6716985D" w:rsidR="00E525C1" w:rsidRPr="005B68C9" w:rsidRDefault="00E525C1" w:rsidP="00525922">
    <w:pPr>
      <w:rPr>
        <w:rStyle w:val="Sidetall"/>
        <w:szCs w:val="15"/>
        <w:lang w:val="sv-SE"/>
      </w:rPr>
    </w:pPr>
    <w:r w:rsidRPr="00C907DF">
      <w:rPr>
        <w:szCs w:val="15"/>
      </w:rPr>
      <w:fldChar w:fldCharType="begin"/>
    </w:r>
    <w:r w:rsidRPr="005B68C9">
      <w:rPr>
        <w:szCs w:val="15"/>
        <w:lang w:val="sv-SE"/>
      </w:rPr>
      <w:instrText xml:space="preserve"> STYLEREF "Document title" \* MERGEFORMAT </w:instrText>
    </w:r>
    <w:r w:rsidRPr="00C907DF">
      <w:rPr>
        <w:szCs w:val="15"/>
      </w:rPr>
      <w:fldChar w:fldCharType="separate"/>
    </w:r>
    <w:r w:rsidR="00EB4111">
      <w:rPr>
        <w:b/>
        <w:bCs/>
        <w:noProof/>
        <w:szCs w:val="15"/>
        <w:lang w:val="fr-FR"/>
      </w:rPr>
      <w:t>Erreur ! Utilisez l'onglet Accueil pour appliquer Document title au texte que vous souhaitez faire apparaître ici.</w:t>
    </w:r>
    <w:r w:rsidRPr="00C907DF">
      <w:rPr>
        <w:szCs w:val="15"/>
      </w:rPr>
      <w:fldChar w:fldCharType="end"/>
    </w:r>
    <w:r w:rsidRPr="009B5601">
      <w:rPr>
        <w:szCs w:val="15"/>
        <w:lang w:val="en-US"/>
      </w:rPr>
      <w:t xml:space="preserve"> </w:t>
    </w:r>
    <w:r>
      <w:rPr>
        <w:szCs w:val="15"/>
      </w:rPr>
      <w:fldChar w:fldCharType="begin"/>
    </w:r>
    <w:r w:rsidRPr="009B5601">
      <w:rPr>
        <w:szCs w:val="15"/>
        <w:lang w:val="en-US"/>
      </w:rPr>
      <w:instrText xml:space="preserve"> STYLEREF "Document number" \* MERGEFORMAT </w:instrText>
    </w:r>
    <w:r>
      <w:rPr>
        <w:szCs w:val="15"/>
      </w:rPr>
      <w:fldChar w:fldCharType="separate"/>
    </w:r>
    <w:r w:rsidR="00EB4111" w:rsidRPr="00EB4111">
      <w:rPr>
        <w:noProof/>
        <w:szCs w:val="15"/>
        <w:lang w:val="sv-SE"/>
      </w:rPr>
      <w:t>G1141</w:t>
    </w:r>
    <w:r>
      <w:rPr>
        <w:szCs w:val="15"/>
      </w:rPr>
      <w:fldChar w:fldCharType="end"/>
    </w:r>
    <w:r w:rsidRPr="005B68C9">
      <w:rPr>
        <w:szCs w:val="15"/>
        <w:lang w:val="sv-SE"/>
      </w:rPr>
      <w:t xml:space="preserve"> – </w:t>
    </w:r>
    <w:r>
      <w:rPr>
        <w:szCs w:val="15"/>
      </w:rPr>
      <w:fldChar w:fldCharType="begin"/>
    </w:r>
    <w:r w:rsidRPr="005B68C9">
      <w:rPr>
        <w:szCs w:val="15"/>
        <w:lang w:val="sv-SE"/>
      </w:rPr>
      <w:instrText xml:space="preserve"> STYLEREF Subtitle \* MERGEFORMAT </w:instrText>
    </w:r>
    <w:r>
      <w:rPr>
        <w:szCs w:val="15"/>
      </w:rPr>
      <w:fldChar w:fldCharType="separate"/>
    </w:r>
    <w:r w:rsidR="00EB4111">
      <w:rPr>
        <w:b/>
        <w:bCs/>
        <w:noProof/>
        <w:szCs w:val="15"/>
        <w:lang w:val="fr-FR"/>
      </w:rPr>
      <w:t>Erreur ! Utilisez l'onglet Accueil pour appliquer Subtitle au texte que vous souhaitez faire apparaître ici.</w:t>
    </w:r>
    <w:r>
      <w:rPr>
        <w:szCs w:val="15"/>
      </w:rPr>
      <w:fldChar w:fldCharType="end"/>
    </w:r>
  </w:p>
  <w:p w14:paraId="5703BECC" w14:textId="75BF1C61" w:rsidR="00E525C1" w:rsidRPr="00525922" w:rsidRDefault="00E525C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EB4111">
      <w:rPr>
        <w:noProof/>
        <w:szCs w:val="15"/>
      </w:rPr>
      <w:t>Edition 3.0</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8932" w14:textId="77777777" w:rsidR="00E525C1" w:rsidRPr="00C716E5" w:rsidRDefault="00E525C1" w:rsidP="00C716E5">
    <w:pPr>
      <w:pStyle w:val="Bunntekst"/>
      <w:rPr>
        <w:sz w:val="15"/>
        <w:szCs w:val="15"/>
      </w:rPr>
    </w:pPr>
  </w:p>
  <w:p w14:paraId="36DE2F49" w14:textId="77777777" w:rsidR="00E525C1" w:rsidRDefault="00E525C1" w:rsidP="00C716E5">
    <w:pPr>
      <w:pStyle w:val="Footerportrait"/>
    </w:pPr>
  </w:p>
  <w:p w14:paraId="04C8E18F" w14:textId="3AC746B3" w:rsidR="00E525C1" w:rsidRPr="00C907DF" w:rsidRDefault="009B5601" w:rsidP="00C716E5">
    <w:pPr>
      <w:pStyle w:val="Footerportrait"/>
      <w:rPr>
        <w:rStyle w:val="Sidetall"/>
        <w:szCs w:val="15"/>
      </w:rPr>
    </w:pPr>
    <w:r>
      <w:fldChar w:fldCharType="begin"/>
    </w:r>
    <w:r>
      <w:instrText xml:space="preserve"> STYLEREF "Document type" \* MERGEFORMAT </w:instrText>
    </w:r>
    <w:r>
      <w:fldChar w:fldCharType="separate"/>
    </w:r>
    <w:r>
      <w:t>IALA Guideline</w:t>
    </w:r>
    <w:r>
      <w:fldChar w:fldCharType="end"/>
    </w:r>
    <w:r w:rsidR="00E525C1" w:rsidRPr="00C907DF">
      <w:t xml:space="preserve"> </w:t>
    </w:r>
    <w:r w:rsidR="00E525C1">
      <w:t xml:space="preserve">G1141 </w:t>
    </w:r>
    <w:r>
      <w:fldChar w:fldCharType="begin"/>
    </w:r>
    <w:r>
      <w:instrText xml:space="preserve"> STYLEREF  "Document name"  \* MERGEFORMAT </w:instrText>
    </w:r>
    <w:r>
      <w:fldChar w:fldCharType="separate"/>
    </w:r>
    <w:r>
      <w:t>Operational Procedures for Delivering VTS</w:t>
    </w:r>
    <w:r>
      <w:fldChar w:fldCharType="end"/>
    </w:r>
    <w:r w:rsidR="00E525C1" w:rsidDel="00E67FFA">
      <w:t xml:space="preserve"> </w:t>
    </w:r>
  </w:p>
  <w:p w14:paraId="2981DCDA" w14:textId="08DA0FEA" w:rsidR="00E525C1" w:rsidRPr="00C907DF" w:rsidRDefault="009B5601" w:rsidP="00C716E5">
    <w:pPr>
      <w:pStyle w:val="Footerportrait"/>
    </w:pPr>
    <w:r>
      <w:fldChar w:fldCharType="begin"/>
    </w:r>
    <w:r>
      <w:instrText xml:space="preserve"> STYLEREF "Edition number" \* MERGEFORMAT </w:instrText>
    </w:r>
    <w:r>
      <w:fldChar w:fldCharType="separate"/>
    </w:r>
    <w:r>
      <w:t>Edition 3.0</w:t>
    </w:r>
    <w:r>
      <w:fldChar w:fldCharType="end"/>
    </w:r>
    <w:r w:rsidR="00E525C1">
      <w:t xml:space="preserve"> </w:t>
    </w:r>
    <w:r>
      <w:fldChar w:fldCharType="begin"/>
    </w:r>
    <w:r>
      <w:instrText xml:space="preserve"> STYLEREF  MRN  \* MERGEFORMAT </w:instrText>
    </w:r>
    <w:r>
      <w:fldChar w:fldCharType="separate"/>
    </w:r>
    <w:r>
      <w:t>urn:mrn:iala:pub:g1141:ed3.0</w:t>
    </w:r>
    <w:r>
      <w:fldChar w:fldCharType="end"/>
    </w:r>
    <w:r w:rsidR="00E525C1" w:rsidRPr="00C907DF">
      <w:tab/>
    </w:r>
    <w:r w:rsidR="00E525C1">
      <w:t xml:space="preserve">P </w:t>
    </w:r>
    <w:r w:rsidR="00E525C1" w:rsidRPr="00C907DF">
      <w:rPr>
        <w:rStyle w:val="Sidetall"/>
        <w:szCs w:val="15"/>
      </w:rPr>
      <w:fldChar w:fldCharType="begin"/>
    </w:r>
    <w:r w:rsidR="00E525C1" w:rsidRPr="00C907DF">
      <w:rPr>
        <w:rStyle w:val="Sidetall"/>
        <w:szCs w:val="15"/>
      </w:rPr>
      <w:instrText xml:space="preserve">PAGE  </w:instrText>
    </w:r>
    <w:r w:rsidR="00E525C1" w:rsidRPr="00C907DF">
      <w:rPr>
        <w:rStyle w:val="Sidetall"/>
        <w:szCs w:val="15"/>
      </w:rPr>
      <w:fldChar w:fldCharType="separate"/>
    </w:r>
    <w:r w:rsidR="00E525C1">
      <w:rPr>
        <w:rStyle w:val="Sidetall"/>
        <w:szCs w:val="15"/>
      </w:rPr>
      <w:t>4</w:t>
    </w:r>
    <w:r w:rsidR="00E525C1"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52CC" w14:textId="77777777" w:rsidR="00E525C1" w:rsidRDefault="00E525C1" w:rsidP="00C716E5">
    <w:pPr>
      <w:pStyle w:val="Bunntekst"/>
    </w:pPr>
  </w:p>
  <w:p w14:paraId="3CCC1A13" w14:textId="77777777" w:rsidR="00E525C1" w:rsidRDefault="00E525C1" w:rsidP="00C716E5">
    <w:pPr>
      <w:pStyle w:val="Footerportrait"/>
    </w:pPr>
  </w:p>
  <w:p w14:paraId="352DCB79" w14:textId="6C5948C5" w:rsidR="00E525C1" w:rsidRPr="00C907DF" w:rsidRDefault="009B5601" w:rsidP="00637D35">
    <w:pPr>
      <w:pStyle w:val="Footerportrait"/>
      <w:rPr>
        <w:rStyle w:val="Sidetall"/>
        <w:szCs w:val="15"/>
      </w:rPr>
    </w:pPr>
    <w:r>
      <w:fldChar w:fldCharType="begin"/>
    </w:r>
    <w:r>
      <w:instrText xml:space="preserve"> STYLEREF "Document type" \* MERGEFORMAT </w:instrText>
    </w:r>
    <w:r>
      <w:fldChar w:fldCharType="separate"/>
    </w:r>
    <w:r>
      <w:t>IALA Guideline</w:t>
    </w:r>
    <w:r>
      <w:fldChar w:fldCharType="end"/>
    </w:r>
    <w:r w:rsidR="00E525C1" w:rsidRPr="00C907DF">
      <w:t xml:space="preserve"> </w:t>
    </w:r>
    <w:r w:rsidR="00E525C1">
      <w:t xml:space="preserve">G1141 </w:t>
    </w:r>
    <w:r>
      <w:fldChar w:fldCharType="begin"/>
    </w:r>
    <w:r>
      <w:instrText xml:space="preserve"> STYLEREF  "Document name"  \* MERGEFORMAT </w:instrText>
    </w:r>
    <w:r>
      <w:fldChar w:fldCharType="separate"/>
    </w:r>
    <w:r>
      <w:t>Operational Procedures for Delivering VTS</w:t>
    </w:r>
    <w:r>
      <w:fldChar w:fldCharType="end"/>
    </w:r>
    <w:r w:rsidR="00E525C1" w:rsidDel="00E67FFA">
      <w:t xml:space="preserve"> </w:t>
    </w:r>
  </w:p>
  <w:p w14:paraId="16FA7058" w14:textId="0E853D09" w:rsidR="00E525C1" w:rsidRPr="00525922" w:rsidRDefault="009B5601" w:rsidP="00637D35">
    <w:pPr>
      <w:pStyle w:val="Footerportrait"/>
    </w:pPr>
    <w:r>
      <w:fldChar w:fldCharType="begin"/>
    </w:r>
    <w:r>
      <w:instrText xml:space="preserve"> STYLEREF "Edition number" \* MERGEFORMAT </w:instrText>
    </w:r>
    <w:r>
      <w:fldChar w:fldCharType="separate"/>
    </w:r>
    <w:r>
      <w:t>Edition 3.0</w:t>
    </w:r>
    <w:r>
      <w:fldChar w:fldCharType="end"/>
    </w:r>
    <w:r w:rsidR="00E525C1">
      <w:t xml:space="preserve"> </w:t>
    </w:r>
    <w:r>
      <w:fldChar w:fldCharType="begin"/>
    </w:r>
    <w:r>
      <w:instrText xml:space="preserve"> STYLEREF  MRN  \* MERGEFORMAT </w:instrText>
    </w:r>
    <w:r>
      <w:fldChar w:fldCharType="separate"/>
    </w:r>
    <w:r>
      <w:t>urn:mrn:iala:pub:g1141:ed3.0</w:t>
    </w:r>
    <w:r>
      <w:fldChar w:fldCharType="end"/>
    </w:r>
    <w:r w:rsidR="00E525C1">
      <w:tab/>
      <w:t xml:space="preserve">P </w:t>
    </w:r>
    <w:r w:rsidR="00E525C1" w:rsidRPr="00C907DF">
      <w:rPr>
        <w:rStyle w:val="Sidetall"/>
        <w:b w:val="0"/>
        <w:szCs w:val="15"/>
      </w:rPr>
      <w:fldChar w:fldCharType="begin"/>
    </w:r>
    <w:r w:rsidR="00E525C1" w:rsidRPr="00C907DF">
      <w:rPr>
        <w:rStyle w:val="Sidetall"/>
        <w:szCs w:val="15"/>
      </w:rPr>
      <w:instrText xml:space="preserve">PAGE  </w:instrText>
    </w:r>
    <w:r w:rsidR="00E525C1" w:rsidRPr="00C907DF">
      <w:rPr>
        <w:rStyle w:val="Sidetall"/>
        <w:b w:val="0"/>
        <w:szCs w:val="15"/>
      </w:rPr>
      <w:fldChar w:fldCharType="separate"/>
    </w:r>
    <w:r w:rsidR="00E525C1">
      <w:rPr>
        <w:rStyle w:val="Sidetall"/>
        <w:szCs w:val="15"/>
      </w:rPr>
      <w:t>4</w:t>
    </w:r>
    <w:r w:rsidR="00E525C1" w:rsidRPr="00C907DF">
      <w:rPr>
        <w:rStyle w:val="Sidetall"/>
        <w:b w:val="0"/>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105E" w14:textId="77777777" w:rsidR="00E525C1" w:rsidRDefault="00E525C1" w:rsidP="00C716E5">
    <w:pPr>
      <w:pStyle w:val="Bunntekst"/>
    </w:pPr>
  </w:p>
  <w:p w14:paraId="603D93A1" w14:textId="77777777" w:rsidR="00E525C1" w:rsidRDefault="00E525C1" w:rsidP="00C716E5">
    <w:pPr>
      <w:pStyle w:val="Footerportrait"/>
    </w:pPr>
  </w:p>
  <w:p w14:paraId="244F1B1F" w14:textId="620F5678" w:rsidR="00E525C1" w:rsidRPr="00C907DF" w:rsidRDefault="009B5601" w:rsidP="00635D9D">
    <w:pPr>
      <w:pStyle w:val="Footerportrait"/>
      <w:rPr>
        <w:rStyle w:val="Sidetall"/>
        <w:szCs w:val="15"/>
      </w:rPr>
    </w:pPr>
    <w:r>
      <w:fldChar w:fldCharType="begin"/>
    </w:r>
    <w:r>
      <w:instrText xml:space="preserve"> STYLEREF "Document type" \* MERGEFORMAT </w:instrText>
    </w:r>
    <w:r>
      <w:fldChar w:fldCharType="separate"/>
    </w:r>
    <w:r>
      <w:t>IALA Guideline</w:t>
    </w:r>
    <w:r>
      <w:fldChar w:fldCharType="end"/>
    </w:r>
    <w:r w:rsidR="00E525C1" w:rsidRPr="00C907DF">
      <w:t xml:space="preserve"> </w:t>
    </w:r>
    <w:r w:rsidR="00E525C1">
      <w:t xml:space="preserve">G1141 </w:t>
    </w:r>
    <w:r>
      <w:fldChar w:fldCharType="begin"/>
    </w:r>
    <w:r>
      <w:instrText xml:space="preserve"> STYLEREF  "Document name"  \* MERGEFORMAT </w:instrText>
    </w:r>
    <w:r>
      <w:fldChar w:fldCharType="separate"/>
    </w:r>
    <w:r>
      <w:t>Operational Procedures for Delivering VTS</w:t>
    </w:r>
    <w:r>
      <w:fldChar w:fldCharType="end"/>
    </w:r>
    <w:r w:rsidR="00E525C1" w:rsidDel="00E67FFA">
      <w:t xml:space="preserve"> </w:t>
    </w:r>
  </w:p>
  <w:p w14:paraId="28FC343F" w14:textId="0F0307FE" w:rsidR="00E525C1" w:rsidRPr="00C907DF" w:rsidRDefault="009B5601" w:rsidP="00635D9D">
    <w:pPr>
      <w:pStyle w:val="Footerportrait"/>
    </w:pPr>
    <w:r>
      <w:fldChar w:fldCharType="begin"/>
    </w:r>
    <w:r>
      <w:instrText xml:space="preserve"> STYLEREF "Edition number" \* MERGEFORMAT </w:instrText>
    </w:r>
    <w:r>
      <w:fldChar w:fldCharType="separate"/>
    </w:r>
    <w:r>
      <w:t>Edition 3.0</w:t>
    </w:r>
    <w:r>
      <w:fldChar w:fldCharType="end"/>
    </w:r>
    <w:r w:rsidR="00E525C1">
      <w:t xml:space="preserve"> </w:t>
    </w:r>
    <w:r>
      <w:fldChar w:fldCharType="begin"/>
    </w:r>
    <w:r>
      <w:instrText xml:space="preserve"> STYLEREF  MRN  \* MERGEFORMAT </w:instrText>
    </w:r>
    <w:r>
      <w:fldChar w:fldCharType="separate"/>
    </w:r>
    <w:r>
      <w:t>urn:mrn:iala:pub:g1141:ed3.0</w:t>
    </w:r>
    <w:r>
      <w:fldChar w:fldCharType="end"/>
    </w:r>
    <w:r w:rsidR="00E525C1" w:rsidRPr="00C907DF">
      <w:tab/>
    </w:r>
    <w:r w:rsidR="00E525C1">
      <w:t xml:space="preserve">P </w:t>
    </w:r>
    <w:r w:rsidR="00E525C1" w:rsidRPr="00C907DF">
      <w:rPr>
        <w:rStyle w:val="Sidetall"/>
        <w:b w:val="0"/>
        <w:szCs w:val="15"/>
      </w:rPr>
      <w:fldChar w:fldCharType="begin"/>
    </w:r>
    <w:r w:rsidR="00E525C1" w:rsidRPr="00C907DF">
      <w:rPr>
        <w:rStyle w:val="Sidetall"/>
        <w:szCs w:val="15"/>
      </w:rPr>
      <w:instrText xml:space="preserve">PAGE  </w:instrText>
    </w:r>
    <w:r w:rsidR="00E525C1" w:rsidRPr="00C907DF">
      <w:rPr>
        <w:rStyle w:val="Sidetall"/>
        <w:b w:val="0"/>
        <w:szCs w:val="15"/>
      </w:rPr>
      <w:fldChar w:fldCharType="separate"/>
    </w:r>
    <w:r w:rsidR="00E525C1">
      <w:rPr>
        <w:rStyle w:val="Sidetall"/>
        <w:szCs w:val="15"/>
      </w:rPr>
      <w:t>4</w:t>
    </w:r>
    <w:r w:rsidR="00E525C1" w:rsidRPr="00C907DF">
      <w:rPr>
        <w:rStyle w:val="Sidetall"/>
        <w:b w:val="0"/>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8DF10" w14:textId="77777777" w:rsidR="00B8517F" w:rsidRDefault="00B8517F" w:rsidP="003274DB">
      <w:r>
        <w:separator/>
      </w:r>
    </w:p>
    <w:p w14:paraId="6BD24978" w14:textId="77777777" w:rsidR="00B8517F" w:rsidRDefault="00B8517F"/>
  </w:footnote>
  <w:footnote w:type="continuationSeparator" w:id="0">
    <w:p w14:paraId="69C0D11E" w14:textId="77777777" w:rsidR="00B8517F" w:rsidRDefault="00B8517F" w:rsidP="003274DB">
      <w:r>
        <w:continuationSeparator/>
      </w:r>
    </w:p>
    <w:p w14:paraId="25236343" w14:textId="77777777" w:rsidR="00B8517F" w:rsidRDefault="00B8517F"/>
  </w:footnote>
  <w:footnote w:type="continuationNotice" w:id="1">
    <w:p w14:paraId="7A64D030" w14:textId="77777777" w:rsidR="00B8517F" w:rsidRDefault="00B8517F">
      <w:pPr>
        <w:spacing w:line="240" w:lineRule="auto"/>
      </w:pPr>
    </w:p>
  </w:footnote>
  <w:footnote w:id="2">
    <w:p w14:paraId="35AF7BC0" w14:textId="6BFA5E31" w:rsidR="00EE43A6" w:rsidRDefault="00EE43A6" w:rsidP="00EE43A6">
      <w:pPr>
        <w:pStyle w:val="Default"/>
        <w:rPr>
          <w:sz w:val="22"/>
          <w:szCs w:val="22"/>
          <w:lang w:val="en-US"/>
        </w:rPr>
      </w:pPr>
      <w:r>
        <w:rPr>
          <w:rStyle w:val="Fotnotereferanse"/>
        </w:rPr>
        <w:footnoteRef/>
      </w:r>
      <w:r>
        <w:t xml:space="preserve"> </w:t>
      </w:r>
      <w:r w:rsidRPr="00F824CF">
        <w:rPr>
          <w:rFonts w:asciiTheme="minorHAnsi" w:hAnsiTheme="minorHAnsi" w:cstheme="minorHAnsi"/>
          <w:sz w:val="18"/>
          <w:szCs w:val="18"/>
          <w:lang w:val="en-US"/>
        </w:rPr>
        <w:t xml:space="preserve">Duplex channels should instantaneously be retransmitted on the outgoing frequency to ensure that both sides of any exchange can be heard by other ships, thus replicating a simplex channel (refer to Guideline </w:t>
      </w:r>
      <w:r w:rsidRPr="00F824CF">
        <w:rPr>
          <w:rFonts w:asciiTheme="minorHAnsi" w:hAnsiTheme="minorHAnsi" w:cstheme="minorHAnsi"/>
          <w:i/>
          <w:iCs/>
          <w:sz w:val="18"/>
          <w:szCs w:val="18"/>
          <w:lang w:val="en-US"/>
        </w:rPr>
        <w:t>G1111-2 Producing Requirements for Voice Communications</w:t>
      </w:r>
      <w:r w:rsidRPr="00F824CF">
        <w:rPr>
          <w:rFonts w:asciiTheme="minorHAnsi" w:hAnsiTheme="minorHAnsi" w:cstheme="minorHAnsi"/>
          <w:sz w:val="18"/>
          <w:szCs w:val="18"/>
          <w:lang w:val="en-US"/>
        </w:rPr>
        <w:t>).</w:t>
      </w:r>
    </w:p>
    <w:p w14:paraId="16DF2FA5" w14:textId="282B4167" w:rsidR="00EE43A6" w:rsidRPr="00F824CF" w:rsidRDefault="00EE43A6">
      <w:pPr>
        <w:pStyle w:val="Fotnoteteks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6F9A" w14:textId="77777777" w:rsidR="00E525C1" w:rsidRDefault="009B5601">
    <w:pPr>
      <w:pStyle w:val="Topptekst"/>
    </w:pPr>
    <w:r>
      <w:rPr>
        <w:noProof/>
      </w:rPr>
      <w:pict w14:anchorId="3A80B5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09B0" w14:textId="77777777" w:rsidR="00E525C1" w:rsidRDefault="00E525C1">
    <w:pPr>
      <w:pStyle w:val="Toppteks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DD3B8" w14:textId="77777777" w:rsidR="00E525C1" w:rsidRPr="00667792" w:rsidRDefault="00E525C1" w:rsidP="00667792">
    <w:pPr>
      <w:pStyle w:val="Topptekst"/>
    </w:pPr>
    <w:r>
      <w:rPr>
        <w:noProof/>
        <w:lang w:val="sv-SE" w:eastAsia="sv-SE"/>
      </w:rPr>
      <w:drawing>
        <wp:anchor distT="0" distB="0" distL="114300" distR="114300" simplePos="0" relativeHeight="251654656" behindDoc="1" locked="0" layoutInCell="1" allowOverlap="1" wp14:anchorId="656739C4" wp14:editId="441FF8D5">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ACCCD" w14:textId="77777777" w:rsidR="00E525C1" w:rsidRDefault="00E525C1">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0724" w14:textId="7B6F2F09" w:rsidR="00E525C1" w:rsidRDefault="00E525C1" w:rsidP="002804CB">
    <w:pPr>
      <w:pStyle w:val="Topptekst"/>
      <w:jc w:val="right"/>
    </w:pPr>
    <w:r w:rsidRPr="00442889">
      <w:rPr>
        <w:noProof/>
        <w:lang w:val="sv-SE" w:eastAsia="sv-SE"/>
      </w:rPr>
      <w:drawing>
        <wp:anchor distT="0" distB="0" distL="114300" distR="114300" simplePos="0" relativeHeight="251658752" behindDoc="1" locked="0" layoutInCell="1" allowOverlap="1" wp14:anchorId="4276EFCE" wp14:editId="67DA7F76">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4E8ABB8" w14:textId="77777777" w:rsidR="00E525C1" w:rsidRDefault="00E525C1" w:rsidP="00476825">
    <w:pPr>
      <w:pStyle w:val="Topptekst"/>
    </w:pPr>
  </w:p>
  <w:p w14:paraId="4D10A229" w14:textId="77777777" w:rsidR="00E525C1" w:rsidRDefault="00E525C1" w:rsidP="00476825">
    <w:pPr>
      <w:pStyle w:val="Topptekst"/>
    </w:pPr>
  </w:p>
  <w:p w14:paraId="1229E374" w14:textId="77777777" w:rsidR="00E525C1" w:rsidRDefault="00E525C1" w:rsidP="008747E0">
    <w:pPr>
      <w:pStyle w:val="Topptekst"/>
    </w:pPr>
  </w:p>
  <w:p w14:paraId="6C078379" w14:textId="77777777" w:rsidR="00E525C1" w:rsidRDefault="00E525C1" w:rsidP="008747E0">
    <w:pPr>
      <w:pStyle w:val="Topptekst"/>
    </w:pPr>
  </w:p>
  <w:p w14:paraId="774BAAD8" w14:textId="77777777" w:rsidR="00E525C1" w:rsidRDefault="00E525C1" w:rsidP="008747E0">
    <w:pPr>
      <w:pStyle w:val="Topptekst"/>
    </w:pPr>
    <w:r>
      <w:rPr>
        <w:noProof/>
        <w:lang w:val="sv-SE" w:eastAsia="sv-SE"/>
      </w:rPr>
      <w:drawing>
        <wp:anchor distT="0" distB="0" distL="114300" distR="114300" simplePos="0" relativeHeight="251657728" behindDoc="1" locked="0" layoutInCell="1" allowOverlap="1" wp14:anchorId="4458B29A" wp14:editId="19C88488">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CE62445" w14:textId="77777777" w:rsidR="00E525C1" w:rsidRDefault="00E525C1" w:rsidP="008747E0">
    <w:pPr>
      <w:pStyle w:val="Topptekst"/>
    </w:pPr>
  </w:p>
  <w:p w14:paraId="140A3207" w14:textId="77777777" w:rsidR="00E525C1" w:rsidRPr="00ED2A8D" w:rsidRDefault="00E525C1" w:rsidP="00476825">
    <w:pPr>
      <w:pStyle w:val="Topptekst"/>
    </w:pPr>
  </w:p>
  <w:p w14:paraId="662DEA8B" w14:textId="77777777" w:rsidR="00E525C1" w:rsidRPr="00ED2A8D" w:rsidRDefault="00E525C1"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0E182" w14:textId="000009A9" w:rsidR="00E525C1" w:rsidRDefault="00E525C1">
    <w:pPr>
      <w:pStyle w:val="Topptekst"/>
    </w:pPr>
    <w:r>
      <w:rPr>
        <w:noProof/>
        <w:lang w:val="sv-SE" w:eastAsia="sv-SE"/>
      </w:rPr>
      <w:drawing>
        <wp:anchor distT="0" distB="0" distL="114300" distR="114300" simplePos="0" relativeHeight="251660800" behindDoc="1" locked="0" layoutInCell="1" allowOverlap="1" wp14:anchorId="107CEB22" wp14:editId="23554342">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281AD6" w14:textId="77777777" w:rsidR="00E525C1" w:rsidRDefault="00E525C1">
    <w:pPr>
      <w:pStyle w:val="Topptekst"/>
    </w:pPr>
  </w:p>
  <w:p w14:paraId="559A38B7" w14:textId="77777777" w:rsidR="00E525C1" w:rsidRDefault="00E525C1">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52C8" w14:textId="77777777" w:rsidR="00E525C1" w:rsidRDefault="00E525C1">
    <w:pPr>
      <w:pStyle w:val="Top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CC55" w14:textId="77777777" w:rsidR="00E525C1" w:rsidRPr="00ED2A8D" w:rsidRDefault="00E525C1" w:rsidP="008747E0">
    <w:pPr>
      <w:pStyle w:val="Topptekst"/>
    </w:pPr>
    <w:r>
      <w:rPr>
        <w:noProof/>
        <w:lang w:val="sv-SE" w:eastAsia="sv-SE"/>
      </w:rPr>
      <w:drawing>
        <wp:anchor distT="0" distB="0" distL="114300" distR="114300" simplePos="0" relativeHeight="251652608" behindDoc="1" locked="0" layoutInCell="1" allowOverlap="1" wp14:anchorId="374C897D" wp14:editId="0E4347AC">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9DAC0C" w14:textId="77777777" w:rsidR="00E525C1" w:rsidRPr="00ED2A8D" w:rsidRDefault="00E525C1" w:rsidP="008747E0">
    <w:pPr>
      <w:pStyle w:val="Topptekst"/>
    </w:pPr>
  </w:p>
  <w:p w14:paraId="76DE3A06" w14:textId="77777777" w:rsidR="00E525C1" w:rsidRDefault="00E525C1" w:rsidP="008747E0">
    <w:pPr>
      <w:pStyle w:val="Topptekst"/>
    </w:pPr>
  </w:p>
  <w:p w14:paraId="4664E726" w14:textId="77777777" w:rsidR="00E525C1" w:rsidRDefault="00E525C1" w:rsidP="008747E0">
    <w:pPr>
      <w:pStyle w:val="Topptekst"/>
    </w:pPr>
  </w:p>
  <w:p w14:paraId="28047718" w14:textId="77777777" w:rsidR="00E525C1" w:rsidRDefault="00E525C1" w:rsidP="008747E0">
    <w:pPr>
      <w:pStyle w:val="Topptekst"/>
    </w:pPr>
  </w:p>
  <w:p w14:paraId="4E59A8D6" w14:textId="600E269A" w:rsidR="00E525C1" w:rsidRPr="00441393" w:rsidRDefault="00E525C1" w:rsidP="003A639A">
    <w:pPr>
      <w:pStyle w:val="Contents"/>
      <w:tabs>
        <w:tab w:val="left" w:pos="5645"/>
      </w:tabs>
    </w:pPr>
    <w:r>
      <w:t xml:space="preserve">DOCUMENT </w:t>
    </w:r>
    <w:r w:rsidR="004277E7">
      <w:t>Revision</w:t>
    </w:r>
  </w:p>
  <w:p w14:paraId="60AF00C4" w14:textId="77777777" w:rsidR="00E525C1" w:rsidRPr="00ED2A8D" w:rsidRDefault="00E525C1" w:rsidP="008747E0">
    <w:pPr>
      <w:pStyle w:val="Topptekst"/>
    </w:pPr>
  </w:p>
  <w:p w14:paraId="34BD560A" w14:textId="77777777" w:rsidR="00E525C1" w:rsidRPr="00AC33A2" w:rsidRDefault="00E525C1"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EF9C0" w14:textId="77777777" w:rsidR="00E525C1" w:rsidRDefault="00E525C1">
    <w:pPr>
      <w:pStyle w:val="Toppteks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715EF" w14:textId="77777777" w:rsidR="00E525C1" w:rsidRDefault="00E525C1">
    <w:pPr>
      <w:pStyle w:val="Toppteks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8DBA" w14:textId="77777777" w:rsidR="00E525C1" w:rsidRPr="00ED2A8D" w:rsidRDefault="00E525C1" w:rsidP="008747E0">
    <w:pPr>
      <w:pStyle w:val="Topptekst"/>
    </w:pPr>
    <w:r>
      <w:rPr>
        <w:noProof/>
        <w:lang w:val="sv-SE" w:eastAsia="sv-SE"/>
      </w:rPr>
      <w:drawing>
        <wp:anchor distT="0" distB="0" distL="114300" distR="114300" simplePos="0" relativeHeight="251653632" behindDoc="1" locked="0" layoutInCell="1" allowOverlap="1" wp14:anchorId="46213AFF" wp14:editId="03E1143E">
          <wp:simplePos x="0" y="0"/>
          <wp:positionH relativeFrom="page">
            <wp:posOffset>6840855</wp:posOffset>
          </wp:positionH>
          <wp:positionV relativeFrom="page">
            <wp:posOffset>0</wp:posOffset>
          </wp:positionV>
          <wp:extent cx="720000" cy="720000"/>
          <wp:effectExtent l="0" t="0" r="4445" b="4445"/>
          <wp:wrapNone/>
          <wp:docPr id="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74BFD5" w14:textId="77777777" w:rsidR="00E525C1" w:rsidRPr="00ED2A8D" w:rsidRDefault="00E525C1" w:rsidP="008747E0">
    <w:pPr>
      <w:pStyle w:val="Topptekst"/>
    </w:pPr>
  </w:p>
  <w:p w14:paraId="11F02F1D" w14:textId="77777777" w:rsidR="00E525C1" w:rsidRDefault="00E525C1" w:rsidP="008747E0">
    <w:pPr>
      <w:pStyle w:val="Topptekst"/>
    </w:pPr>
  </w:p>
  <w:p w14:paraId="464C321E" w14:textId="77777777" w:rsidR="00E525C1" w:rsidRDefault="00E525C1" w:rsidP="008747E0">
    <w:pPr>
      <w:pStyle w:val="Topptekst"/>
    </w:pPr>
  </w:p>
  <w:p w14:paraId="742B86C8" w14:textId="77777777" w:rsidR="00E525C1" w:rsidRDefault="00E525C1" w:rsidP="008747E0">
    <w:pPr>
      <w:pStyle w:val="Topptekst"/>
    </w:pPr>
  </w:p>
  <w:p w14:paraId="44DE9759" w14:textId="77777777" w:rsidR="00E525C1" w:rsidRPr="00441393" w:rsidRDefault="00E525C1" w:rsidP="00441393">
    <w:pPr>
      <w:pStyle w:val="Contents"/>
    </w:pPr>
    <w:r>
      <w:t>CONTENTS</w:t>
    </w:r>
  </w:p>
  <w:p w14:paraId="2A61125E" w14:textId="77777777" w:rsidR="00E525C1" w:rsidRDefault="00E525C1" w:rsidP="0078486B">
    <w:pPr>
      <w:pStyle w:val="Topptekst"/>
      <w:spacing w:line="140" w:lineRule="exact"/>
    </w:pPr>
  </w:p>
  <w:p w14:paraId="690A5C3D" w14:textId="77777777" w:rsidR="00E525C1" w:rsidRPr="00AC33A2" w:rsidRDefault="00E525C1"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E6EC" w14:textId="77777777" w:rsidR="00E525C1" w:rsidRPr="00ED2A8D" w:rsidRDefault="00E525C1" w:rsidP="00C716E5">
    <w:pPr>
      <w:pStyle w:val="Topptekst"/>
    </w:pPr>
    <w:r>
      <w:rPr>
        <w:noProof/>
        <w:lang w:val="sv-SE" w:eastAsia="sv-SE"/>
      </w:rPr>
      <w:drawing>
        <wp:anchor distT="0" distB="0" distL="114300" distR="114300" simplePos="0" relativeHeight="251656704" behindDoc="1" locked="0" layoutInCell="1" allowOverlap="1" wp14:anchorId="6CD24C90" wp14:editId="5AD01970">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CDDE50B" w14:textId="77777777" w:rsidR="00E525C1" w:rsidRPr="00ED2A8D" w:rsidRDefault="00E525C1" w:rsidP="00C716E5">
    <w:pPr>
      <w:pStyle w:val="Topptekst"/>
    </w:pPr>
  </w:p>
  <w:p w14:paraId="47A8B3D5" w14:textId="77777777" w:rsidR="00E525C1" w:rsidRDefault="00E525C1" w:rsidP="00C716E5">
    <w:pPr>
      <w:pStyle w:val="Topptekst"/>
    </w:pPr>
  </w:p>
  <w:p w14:paraId="2E07CE3E" w14:textId="77777777" w:rsidR="00E525C1" w:rsidRDefault="00E525C1" w:rsidP="00C716E5">
    <w:pPr>
      <w:pStyle w:val="Topptekst"/>
    </w:pPr>
  </w:p>
  <w:p w14:paraId="7C7FEE85" w14:textId="77777777" w:rsidR="00E525C1" w:rsidRDefault="00E525C1" w:rsidP="00C716E5">
    <w:pPr>
      <w:pStyle w:val="Topptekst"/>
    </w:pPr>
  </w:p>
  <w:p w14:paraId="52EE67E4" w14:textId="77777777" w:rsidR="00E525C1" w:rsidRPr="00441393" w:rsidRDefault="00E525C1" w:rsidP="00C716E5">
    <w:pPr>
      <w:pStyle w:val="Contents"/>
    </w:pPr>
    <w:r>
      <w:t>CONTENTS</w:t>
    </w:r>
  </w:p>
  <w:p w14:paraId="1F146E2C" w14:textId="77777777" w:rsidR="00E525C1" w:rsidRPr="00ED2A8D" w:rsidRDefault="00E525C1" w:rsidP="00C716E5">
    <w:pPr>
      <w:pStyle w:val="Topptekst"/>
    </w:pPr>
  </w:p>
  <w:p w14:paraId="6DD34761" w14:textId="77777777" w:rsidR="00E525C1" w:rsidRPr="00AC33A2" w:rsidRDefault="00E525C1" w:rsidP="00C716E5">
    <w:pPr>
      <w:pStyle w:val="Topptekst"/>
      <w:spacing w:line="140" w:lineRule="exact"/>
    </w:pPr>
  </w:p>
  <w:p w14:paraId="5D663352" w14:textId="77777777" w:rsidR="00E525C1" w:rsidRDefault="00E525C1">
    <w:pPr>
      <w:pStyle w:val="Topptekst"/>
    </w:pPr>
    <w:r>
      <w:rPr>
        <w:noProof/>
        <w:lang w:val="sv-SE" w:eastAsia="sv-SE"/>
      </w:rPr>
      <w:drawing>
        <wp:anchor distT="0" distB="0" distL="114300" distR="114300" simplePos="0" relativeHeight="251655680" behindDoc="1" locked="0" layoutInCell="1" allowOverlap="1" wp14:anchorId="7C6CB187" wp14:editId="70E3920F">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1D7B54"/>
    <w:multiLevelType w:val="hybridMultilevel"/>
    <w:tmpl w:val="4E3CB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91004E"/>
    <w:multiLevelType w:val="hybridMultilevel"/>
    <w:tmpl w:val="72B4F8C4"/>
    <w:lvl w:ilvl="0" w:tplc="35B81E80">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2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5FD1FDE"/>
    <w:multiLevelType w:val="hybridMultilevel"/>
    <w:tmpl w:val="BDA2A4CC"/>
    <w:lvl w:ilvl="0" w:tplc="FD36B510">
      <w:start w:val="1"/>
      <w:numFmt w:val="decimal"/>
      <w:lvlText w:val="%1."/>
      <w:lvlJc w:val="left"/>
      <w:pPr>
        <w:ind w:left="1071" w:hanging="358"/>
      </w:pPr>
      <w:rPr>
        <w:rFonts w:ascii="Calibri" w:eastAsia="Calibri" w:hAnsi="Calibri" w:hint="default"/>
        <w:spacing w:val="-1"/>
        <w:sz w:val="24"/>
        <w:szCs w:val="24"/>
      </w:rPr>
    </w:lvl>
    <w:lvl w:ilvl="1" w:tplc="B7ACD968">
      <w:start w:val="1"/>
      <w:numFmt w:val="lowerLetter"/>
      <w:lvlText w:val="%2."/>
      <w:lvlJc w:val="left"/>
      <w:pPr>
        <w:ind w:left="1428" w:hanging="358"/>
      </w:pPr>
      <w:rPr>
        <w:rFonts w:ascii="Calibri" w:eastAsia="Calibri" w:hAnsi="Calibri" w:hint="default"/>
        <w:w w:val="99"/>
        <w:sz w:val="22"/>
        <w:szCs w:val="22"/>
      </w:rPr>
    </w:lvl>
    <w:lvl w:ilvl="2" w:tplc="15DAA274">
      <w:start w:val="1"/>
      <w:numFmt w:val="bullet"/>
      <w:lvlText w:val="•"/>
      <w:lvlJc w:val="left"/>
      <w:pPr>
        <w:ind w:left="1434" w:hanging="358"/>
      </w:pPr>
      <w:rPr>
        <w:rFonts w:hint="default"/>
      </w:rPr>
    </w:lvl>
    <w:lvl w:ilvl="3" w:tplc="C1DC8E26">
      <w:start w:val="1"/>
      <w:numFmt w:val="bullet"/>
      <w:lvlText w:val="•"/>
      <w:lvlJc w:val="left"/>
      <w:pPr>
        <w:ind w:left="2648" w:hanging="358"/>
      </w:pPr>
      <w:rPr>
        <w:rFonts w:hint="default"/>
      </w:rPr>
    </w:lvl>
    <w:lvl w:ilvl="4" w:tplc="E632B67C">
      <w:start w:val="1"/>
      <w:numFmt w:val="bullet"/>
      <w:lvlText w:val="•"/>
      <w:lvlJc w:val="left"/>
      <w:pPr>
        <w:ind w:left="3862" w:hanging="358"/>
      </w:pPr>
      <w:rPr>
        <w:rFonts w:hint="default"/>
      </w:rPr>
    </w:lvl>
    <w:lvl w:ilvl="5" w:tplc="4DCACFFC">
      <w:start w:val="1"/>
      <w:numFmt w:val="bullet"/>
      <w:lvlText w:val="•"/>
      <w:lvlJc w:val="left"/>
      <w:pPr>
        <w:ind w:left="5075" w:hanging="358"/>
      </w:pPr>
      <w:rPr>
        <w:rFonts w:hint="default"/>
      </w:rPr>
    </w:lvl>
    <w:lvl w:ilvl="6" w:tplc="A23C5980">
      <w:start w:val="1"/>
      <w:numFmt w:val="bullet"/>
      <w:lvlText w:val="•"/>
      <w:lvlJc w:val="left"/>
      <w:pPr>
        <w:ind w:left="6289" w:hanging="358"/>
      </w:pPr>
      <w:rPr>
        <w:rFonts w:hint="default"/>
      </w:rPr>
    </w:lvl>
    <w:lvl w:ilvl="7" w:tplc="02FE0A5E">
      <w:start w:val="1"/>
      <w:numFmt w:val="bullet"/>
      <w:lvlText w:val="•"/>
      <w:lvlJc w:val="left"/>
      <w:pPr>
        <w:ind w:left="7503" w:hanging="358"/>
      </w:pPr>
      <w:rPr>
        <w:rFonts w:hint="default"/>
      </w:rPr>
    </w:lvl>
    <w:lvl w:ilvl="8" w:tplc="F8D6BC06">
      <w:start w:val="1"/>
      <w:numFmt w:val="bullet"/>
      <w:lvlText w:val="•"/>
      <w:lvlJc w:val="left"/>
      <w:pPr>
        <w:ind w:left="8717" w:hanging="358"/>
      </w:pPr>
      <w:rPr>
        <w:rFonts w:hint="default"/>
      </w:rPr>
    </w:lvl>
  </w:abstractNum>
  <w:abstractNum w:abstractNumId="2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91A74CF"/>
    <w:multiLevelType w:val="hybridMultilevel"/>
    <w:tmpl w:val="F93E864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0" w15:restartNumberingAfterBreak="0">
    <w:nsid w:val="29363C5F"/>
    <w:multiLevelType w:val="hybridMultilevel"/>
    <w:tmpl w:val="556A21F4"/>
    <w:lvl w:ilvl="0" w:tplc="BBE284EE">
      <w:start w:val="1"/>
      <w:numFmt w:val="bullet"/>
      <w:lvlText w:val=""/>
      <w:lvlJc w:val="left"/>
      <w:pPr>
        <w:ind w:left="720" w:hanging="360"/>
      </w:pPr>
      <w:rPr>
        <w:rFonts w:ascii="Symbol" w:hAnsi="Symbol" w:hint="default"/>
        <w:color w:val="00558C"/>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A8C738A"/>
    <w:multiLevelType w:val="hybridMultilevel"/>
    <w:tmpl w:val="01BCFD4E"/>
    <w:lvl w:ilvl="0" w:tplc="BBE284EE">
      <w:start w:val="1"/>
      <w:numFmt w:val="bullet"/>
      <w:lvlText w:val=""/>
      <w:lvlJc w:val="left"/>
      <w:pPr>
        <w:ind w:left="720" w:hanging="360"/>
      </w:pPr>
      <w:rPr>
        <w:rFonts w:ascii="Symbol" w:hAnsi="Symbol" w:hint="default"/>
        <w:color w:val="00558C"/>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723795C"/>
    <w:multiLevelType w:val="hybridMultilevel"/>
    <w:tmpl w:val="3260F2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B1128F3"/>
    <w:multiLevelType w:val="hybridMultilevel"/>
    <w:tmpl w:val="6A78D9CE"/>
    <w:lvl w:ilvl="0" w:tplc="04140001">
      <w:start w:val="1"/>
      <w:numFmt w:val="bullet"/>
      <w:lvlText w:val=""/>
      <w:lvlJc w:val="left"/>
      <w:pPr>
        <w:ind w:left="770" w:hanging="360"/>
      </w:pPr>
      <w:rPr>
        <w:rFonts w:ascii="Symbol" w:hAnsi="Symbol" w:hint="default"/>
      </w:rPr>
    </w:lvl>
    <w:lvl w:ilvl="1" w:tplc="04140003" w:tentative="1">
      <w:start w:val="1"/>
      <w:numFmt w:val="bullet"/>
      <w:lvlText w:val="o"/>
      <w:lvlJc w:val="left"/>
      <w:pPr>
        <w:ind w:left="1490" w:hanging="360"/>
      </w:pPr>
      <w:rPr>
        <w:rFonts w:ascii="Courier New" w:hAnsi="Courier New" w:cs="Courier New" w:hint="default"/>
      </w:rPr>
    </w:lvl>
    <w:lvl w:ilvl="2" w:tplc="04140005" w:tentative="1">
      <w:start w:val="1"/>
      <w:numFmt w:val="bullet"/>
      <w:lvlText w:val=""/>
      <w:lvlJc w:val="left"/>
      <w:pPr>
        <w:ind w:left="2210" w:hanging="360"/>
      </w:pPr>
      <w:rPr>
        <w:rFonts w:ascii="Wingdings" w:hAnsi="Wingdings" w:hint="default"/>
      </w:rPr>
    </w:lvl>
    <w:lvl w:ilvl="3" w:tplc="04140001" w:tentative="1">
      <w:start w:val="1"/>
      <w:numFmt w:val="bullet"/>
      <w:lvlText w:val=""/>
      <w:lvlJc w:val="left"/>
      <w:pPr>
        <w:ind w:left="2930" w:hanging="360"/>
      </w:pPr>
      <w:rPr>
        <w:rFonts w:ascii="Symbol" w:hAnsi="Symbol" w:hint="default"/>
      </w:rPr>
    </w:lvl>
    <w:lvl w:ilvl="4" w:tplc="04140003" w:tentative="1">
      <w:start w:val="1"/>
      <w:numFmt w:val="bullet"/>
      <w:lvlText w:val="o"/>
      <w:lvlJc w:val="left"/>
      <w:pPr>
        <w:ind w:left="3650" w:hanging="360"/>
      </w:pPr>
      <w:rPr>
        <w:rFonts w:ascii="Courier New" w:hAnsi="Courier New" w:cs="Courier New" w:hint="default"/>
      </w:rPr>
    </w:lvl>
    <w:lvl w:ilvl="5" w:tplc="04140005" w:tentative="1">
      <w:start w:val="1"/>
      <w:numFmt w:val="bullet"/>
      <w:lvlText w:val=""/>
      <w:lvlJc w:val="left"/>
      <w:pPr>
        <w:ind w:left="4370" w:hanging="360"/>
      </w:pPr>
      <w:rPr>
        <w:rFonts w:ascii="Wingdings" w:hAnsi="Wingdings" w:hint="default"/>
      </w:rPr>
    </w:lvl>
    <w:lvl w:ilvl="6" w:tplc="04140001" w:tentative="1">
      <w:start w:val="1"/>
      <w:numFmt w:val="bullet"/>
      <w:lvlText w:val=""/>
      <w:lvlJc w:val="left"/>
      <w:pPr>
        <w:ind w:left="5090" w:hanging="360"/>
      </w:pPr>
      <w:rPr>
        <w:rFonts w:ascii="Symbol" w:hAnsi="Symbol" w:hint="default"/>
      </w:rPr>
    </w:lvl>
    <w:lvl w:ilvl="7" w:tplc="04140003" w:tentative="1">
      <w:start w:val="1"/>
      <w:numFmt w:val="bullet"/>
      <w:lvlText w:val="o"/>
      <w:lvlJc w:val="left"/>
      <w:pPr>
        <w:ind w:left="5810" w:hanging="360"/>
      </w:pPr>
      <w:rPr>
        <w:rFonts w:ascii="Courier New" w:hAnsi="Courier New" w:cs="Courier New" w:hint="default"/>
      </w:rPr>
    </w:lvl>
    <w:lvl w:ilvl="8" w:tplc="04140005" w:tentative="1">
      <w:start w:val="1"/>
      <w:numFmt w:val="bullet"/>
      <w:lvlText w:val=""/>
      <w:lvlJc w:val="left"/>
      <w:pPr>
        <w:ind w:left="6530" w:hanging="360"/>
      </w:pPr>
      <w:rPr>
        <w:rFonts w:ascii="Wingdings" w:hAnsi="Wingdings" w:hint="default"/>
      </w:rPr>
    </w:lvl>
  </w:abstractNum>
  <w:abstractNum w:abstractNumId="39" w15:restartNumberingAfterBreak="0">
    <w:nsid w:val="3C7C24AB"/>
    <w:multiLevelType w:val="multilevel"/>
    <w:tmpl w:val="69AC51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49A92E91"/>
    <w:multiLevelType w:val="hybridMultilevel"/>
    <w:tmpl w:val="45E6EE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22F765E"/>
    <w:multiLevelType w:val="hybridMultilevel"/>
    <w:tmpl w:val="587035B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52" w15:restartNumberingAfterBreak="0">
    <w:nsid w:val="64C82730"/>
    <w:multiLevelType w:val="hybridMultilevel"/>
    <w:tmpl w:val="188C2E38"/>
    <w:lvl w:ilvl="0" w:tplc="BBE284EE">
      <w:start w:val="1"/>
      <w:numFmt w:val="bullet"/>
      <w:lvlText w:val=""/>
      <w:lvlJc w:val="left"/>
      <w:pPr>
        <w:ind w:left="720" w:hanging="360"/>
      </w:pPr>
      <w:rPr>
        <w:rFonts w:ascii="Symbol" w:hAnsi="Symbol" w:hint="default"/>
        <w:color w:val="00558C"/>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5"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6087148">
    <w:abstractNumId w:val="43"/>
  </w:num>
  <w:num w:numId="2" w16cid:durableId="329335634">
    <w:abstractNumId w:val="59"/>
  </w:num>
  <w:num w:numId="3" w16cid:durableId="229659597">
    <w:abstractNumId w:val="14"/>
  </w:num>
  <w:num w:numId="4" w16cid:durableId="913009249">
    <w:abstractNumId w:val="37"/>
  </w:num>
  <w:num w:numId="5" w16cid:durableId="1155103073">
    <w:abstractNumId w:val="27"/>
  </w:num>
  <w:num w:numId="6" w16cid:durableId="1730112024">
    <w:abstractNumId w:val="24"/>
  </w:num>
  <w:num w:numId="7" w16cid:durableId="572281478">
    <w:abstractNumId w:val="41"/>
  </w:num>
  <w:num w:numId="8" w16cid:durableId="510686411">
    <w:abstractNumId w:val="13"/>
  </w:num>
  <w:num w:numId="9" w16cid:durableId="1375616585">
    <w:abstractNumId w:val="23"/>
  </w:num>
  <w:num w:numId="10" w16cid:durableId="1210650721">
    <w:abstractNumId w:val="28"/>
  </w:num>
  <w:num w:numId="11" w16cid:durableId="1084300930">
    <w:abstractNumId w:val="11"/>
  </w:num>
  <w:num w:numId="12" w16cid:durableId="1744177625">
    <w:abstractNumId w:val="42"/>
  </w:num>
  <w:num w:numId="13" w16cid:durableId="969676730">
    <w:abstractNumId w:val="7"/>
  </w:num>
  <w:num w:numId="14" w16cid:durableId="865364075">
    <w:abstractNumId w:val="56"/>
  </w:num>
  <w:num w:numId="15" w16cid:durableId="611480610">
    <w:abstractNumId w:val="20"/>
  </w:num>
  <w:num w:numId="16" w16cid:durableId="818763365">
    <w:abstractNumId w:val="19"/>
  </w:num>
  <w:num w:numId="17" w16cid:durableId="337855600">
    <w:abstractNumId w:val="40"/>
  </w:num>
  <w:num w:numId="18" w16cid:durableId="201215105">
    <w:abstractNumId w:val="10"/>
  </w:num>
  <w:num w:numId="19" w16cid:durableId="1691683188">
    <w:abstractNumId w:val="18"/>
  </w:num>
  <w:num w:numId="20" w16cid:durableId="649331275">
    <w:abstractNumId w:val="48"/>
  </w:num>
  <w:num w:numId="21" w16cid:durableId="1350983196">
    <w:abstractNumId w:val="17"/>
  </w:num>
  <w:num w:numId="22" w16cid:durableId="806167161">
    <w:abstractNumId w:val="58"/>
  </w:num>
  <w:num w:numId="23" w16cid:durableId="2038120917">
    <w:abstractNumId w:val="9"/>
  </w:num>
  <w:num w:numId="24" w16cid:durableId="1542017353">
    <w:abstractNumId w:val="35"/>
  </w:num>
  <w:num w:numId="25" w16cid:durableId="458114406">
    <w:abstractNumId w:val="26"/>
  </w:num>
  <w:num w:numId="26" w16cid:durableId="1829903183">
    <w:abstractNumId w:val="47"/>
  </w:num>
  <w:num w:numId="27" w16cid:durableId="1087388503">
    <w:abstractNumId w:val="49"/>
  </w:num>
  <w:num w:numId="28" w16cid:durableId="1631589709">
    <w:abstractNumId w:val="12"/>
  </w:num>
  <w:num w:numId="29" w16cid:durableId="825513957">
    <w:abstractNumId w:val="39"/>
  </w:num>
  <w:num w:numId="30" w16cid:durableId="309794565">
    <w:abstractNumId w:val="21"/>
  </w:num>
  <w:num w:numId="31" w16cid:durableId="701444918">
    <w:abstractNumId w:val="15"/>
  </w:num>
  <w:num w:numId="32" w16cid:durableId="269896297">
    <w:abstractNumId w:val="57"/>
  </w:num>
  <w:num w:numId="33" w16cid:durableId="740325498">
    <w:abstractNumId w:val="55"/>
  </w:num>
  <w:num w:numId="34" w16cid:durableId="945772913">
    <w:abstractNumId w:val="30"/>
  </w:num>
  <w:num w:numId="35" w16cid:durableId="297495815">
    <w:abstractNumId w:val="36"/>
  </w:num>
  <w:num w:numId="36" w16cid:durableId="20934302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5510013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23664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63419304">
    <w:abstractNumId w:val="22"/>
  </w:num>
  <w:num w:numId="40" w16cid:durableId="280382468">
    <w:abstractNumId w:val="16"/>
  </w:num>
  <w:num w:numId="41" w16cid:durableId="91050351">
    <w:abstractNumId w:val="29"/>
  </w:num>
  <w:num w:numId="42" w16cid:durableId="416557794">
    <w:abstractNumId w:val="32"/>
  </w:num>
  <w:num w:numId="43" w16cid:durableId="1166826147">
    <w:abstractNumId w:val="45"/>
  </w:num>
  <w:num w:numId="44" w16cid:durableId="839585552">
    <w:abstractNumId w:val="52"/>
  </w:num>
  <w:num w:numId="45" w16cid:durableId="627932922">
    <w:abstractNumId w:val="50"/>
  </w:num>
  <w:num w:numId="46" w16cid:durableId="863177945">
    <w:abstractNumId w:val="8"/>
  </w:num>
  <w:num w:numId="47" w16cid:durableId="318578836">
    <w:abstractNumId w:val="2"/>
  </w:num>
  <w:num w:numId="48" w16cid:durableId="649099300">
    <w:abstractNumId w:val="6"/>
  </w:num>
  <w:num w:numId="49" w16cid:durableId="2100055873">
    <w:abstractNumId w:val="5"/>
  </w:num>
  <w:num w:numId="50" w16cid:durableId="574710236">
    <w:abstractNumId w:val="4"/>
  </w:num>
  <w:num w:numId="51" w16cid:durableId="1620063323">
    <w:abstractNumId w:val="3"/>
  </w:num>
  <w:num w:numId="52" w16cid:durableId="330374524">
    <w:abstractNumId w:val="1"/>
  </w:num>
  <w:num w:numId="53" w16cid:durableId="1355379953">
    <w:abstractNumId w:val="0"/>
  </w:num>
  <w:num w:numId="54" w16cid:durableId="89590188">
    <w:abstractNumId w:val="53"/>
  </w:num>
  <w:num w:numId="55" w16cid:durableId="196546757">
    <w:abstractNumId w:val="34"/>
  </w:num>
  <w:num w:numId="56" w16cid:durableId="2138328973">
    <w:abstractNumId w:val="46"/>
  </w:num>
  <w:num w:numId="57" w16cid:durableId="357436051">
    <w:abstractNumId w:val="54"/>
  </w:num>
  <w:num w:numId="58" w16cid:durableId="1153520097">
    <w:abstractNumId w:val="33"/>
  </w:num>
  <w:num w:numId="59" w16cid:durableId="15457543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67566028">
    <w:abstractNumId w:val="31"/>
  </w:num>
  <w:num w:numId="61" w16cid:durableId="8085968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562098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7881923">
    <w:abstractNumId w:val="44"/>
  </w:num>
  <w:num w:numId="64" w16cid:durableId="209417800">
    <w:abstractNumId w:val="25"/>
  </w:num>
  <w:num w:numId="65" w16cid:durableId="816800725">
    <w:abstractNumId w:val="38"/>
  </w:num>
  <w:num w:numId="66" w16cid:durableId="988633231">
    <w:abstractNumId w:val="51"/>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ond Ski">
    <w15:presenceInfo w15:providerId="AD" w15:userId="S::trond.ski@kystverket.no::00e0027b-c3eb-4cee-9a7a-d0c12556f1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nb-NO" w:vendorID="64" w:dllVersion="6" w:nlCheck="1" w:checkStyle="0"/>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nb-NO"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xMTI3NTMzNDQ0MTZW0lEKTi0uzszPAykwrQUAfnS+kiwAAAA="/>
  </w:docVars>
  <w:rsids>
    <w:rsidRoot w:val="00244D75"/>
    <w:rsid w:val="000008DF"/>
    <w:rsid w:val="00001212"/>
    <w:rsid w:val="00001611"/>
    <w:rsid w:val="00001CAE"/>
    <w:rsid w:val="00007DDC"/>
    <w:rsid w:val="000104BA"/>
    <w:rsid w:val="0001616D"/>
    <w:rsid w:val="00016839"/>
    <w:rsid w:val="000174F9"/>
    <w:rsid w:val="00020649"/>
    <w:rsid w:val="00021F01"/>
    <w:rsid w:val="00022D1C"/>
    <w:rsid w:val="000249C2"/>
    <w:rsid w:val="000258F6"/>
    <w:rsid w:val="00027943"/>
    <w:rsid w:val="000306C7"/>
    <w:rsid w:val="0003488A"/>
    <w:rsid w:val="00035BC1"/>
    <w:rsid w:val="000379A7"/>
    <w:rsid w:val="00040EB8"/>
    <w:rsid w:val="000439A4"/>
    <w:rsid w:val="00044293"/>
    <w:rsid w:val="000472F8"/>
    <w:rsid w:val="0005449E"/>
    <w:rsid w:val="00057699"/>
    <w:rsid w:val="00057B6D"/>
    <w:rsid w:val="000601F4"/>
    <w:rsid w:val="00061A7B"/>
    <w:rsid w:val="00066909"/>
    <w:rsid w:val="000731A3"/>
    <w:rsid w:val="0007766E"/>
    <w:rsid w:val="0008654C"/>
    <w:rsid w:val="0008763F"/>
    <w:rsid w:val="000904ED"/>
    <w:rsid w:val="00091545"/>
    <w:rsid w:val="00097F56"/>
    <w:rsid w:val="000A19C1"/>
    <w:rsid w:val="000A27A8"/>
    <w:rsid w:val="000A45A0"/>
    <w:rsid w:val="000A4B69"/>
    <w:rsid w:val="000A5847"/>
    <w:rsid w:val="000A7782"/>
    <w:rsid w:val="000B2356"/>
    <w:rsid w:val="000C129A"/>
    <w:rsid w:val="000C3774"/>
    <w:rsid w:val="000C53DC"/>
    <w:rsid w:val="000C711B"/>
    <w:rsid w:val="000D2431"/>
    <w:rsid w:val="000D3ABB"/>
    <w:rsid w:val="000D6E6E"/>
    <w:rsid w:val="000D7C6D"/>
    <w:rsid w:val="000E0E64"/>
    <w:rsid w:val="000E0F52"/>
    <w:rsid w:val="000E1F27"/>
    <w:rsid w:val="000E3954"/>
    <w:rsid w:val="000E3E52"/>
    <w:rsid w:val="000E559E"/>
    <w:rsid w:val="000E6552"/>
    <w:rsid w:val="000E758A"/>
    <w:rsid w:val="000E7903"/>
    <w:rsid w:val="000F0F9F"/>
    <w:rsid w:val="000F1939"/>
    <w:rsid w:val="000F21F7"/>
    <w:rsid w:val="000F2279"/>
    <w:rsid w:val="000F2C5B"/>
    <w:rsid w:val="000F2D5A"/>
    <w:rsid w:val="000F2E27"/>
    <w:rsid w:val="000F3A0A"/>
    <w:rsid w:val="000F3F43"/>
    <w:rsid w:val="000F58ED"/>
    <w:rsid w:val="000F6B2A"/>
    <w:rsid w:val="000F6C37"/>
    <w:rsid w:val="0010091B"/>
    <w:rsid w:val="001060C9"/>
    <w:rsid w:val="001073BD"/>
    <w:rsid w:val="00110865"/>
    <w:rsid w:val="00110F6C"/>
    <w:rsid w:val="00113111"/>
    <w:rsid w:val="00113D5B"/>
    <w:rsid w:val="00113F8F"/>
    <w:rsid w:val="00122EBD"/>
    <w:rsid w:val="0012335D"/>
    <w:rsid w:val="00125909"/>
    <w:rsid w:val="0013187E"/>
    <w:rsid w:val="001349DB"/>
    <w:rsid w:val="00135AEB"/>
    <w:rsid w:val="00136E58"/>
    <w:rsid w:val="00141F0F"/>
    <w:rsid w:val="00152A5B"/>
    <w:rsid w:val="001547F9"/>
    <w:rsid w:val="001607D8"/>
    <w:rsid w:val="00160ECB"/>
    <w:rsid w:val="00161325"/>
    <w:rsid w:val="00164F6D"/>
    <w:rsid w:val="0017187B"/>
    <w:rsid w:val="00180C33"/>
    <w:rsid w:val="00184427"/>
    <w:rsid w:val="00184C2E"/>
    <w:rsid w:val="001875B1"/>
    <w:rsid w:val="001966C7"/>
    <w:rsid w:val="001A0A5A"/>
    <w:rsid w:val="001A41AE"/>
    <w:rsid w:val="001A5E7F"/>
    <w:rsid w:val="001A739F"/>
    <w:rsid w:val="001A747E"/>
    <w:rsid w:val="001A7BD4"/>
    <w:rsid w:val="001B0149"/>
    <w:rsid w:val="001B1EEF"/>
    <w:rsid w:val="001B2A35"/>
    <w:rsid w:val="001B2AB9"/>
    <w:rsid w:val="001B339A"/>
    <w:rsid w:val="001B61C6"/>
    <w:rsid w:val="001B6F19"/>
    <w:rsid w:val="001C0FED"/>
    <w:rsid w:val="001C3BB9"/>
    <w:rsid w:val="001C650B"/>
    <w:rsid w:val="001C72B5"/>
    <w:rsid w:val="001C739B"/>
    <w:rsid w:val="001D0B3D"/>
    <w:rsid w:val="001D20DE"/>
    <w:rsid w:val="001D2E7A"/>
    <w:rsid w:val="001D3992"/>
    <w:rsid w:val="001D4A3E"/>
    <w:rsid w:val="001E3570"/>
    <w:rsid w:val="001E416D"/>
    <w:rsid w:val="001E4CF5"/>
    <w:rsid w:val="001E4D46"/>
    <w:rsid w:val="001E53FB"/>
    <w:rsid w:val="001F0A94"/>
    <w:rsid w:val="001F2C0A"/>
    <w:rsid w:val="001F4EF8"/>
    <w:rsid w:val="001F5AB1"/>
    <w:rsid w:val="001F5E7D"/>
    <w:rsid w:val="00201337"/>
    <w:rsid w:val="002022EA"/>
    <w:rsid w:val="002044E9"/>
    <w:rsid w:val="00204BE2"/>
    <w:rsid w:val="00205B17"/>
    <w:rsid w:val="00205D9B"/>
    <w:rsid w:val="002128B5"/>
    <w:rsid w:val="00212BEC"/>
    <w:rsid w:val="00215AC2"/>
    <w:rsid w:val="002204DA"/>
    <w:rsid w:val="00220BF8"/>
    <w:rsid w:val="00222D4C"/>
    <w:rsid w:val="0022371A"/>
    <w:rsid w:val="0023081D"/>
    <w:rsid w:val="002346CF"/>
    <w:rsid w:val="00237023"/>
    <w:rsid w:val="00237621"/>
    <w:rsid w:val="00237785"/>
    <w:rsid w:val="002428D0"/>
    <w:rsid w:val="002448E0"/>
    <w:rsid w:val="00244D75"/>
    <w:rsid w:val="00250817"/>
    <w:rsid w:val="00251FB9"/>
    <w:rsid w:val="002520AD"/>
    <w:rsid w:val="00253E60"/>
    <w:rsid w:val="00254DEF"/>
    <w:rsid w:val="00255809"/>
    <w:rsid w:val="00255F3D"/>
    <w:rsid w:val="0025660A"/>
    <w:rsid w:val="00257DF8"/>
    <w:rsid w:val="00257E4A"/>
    <w:rsid w:val="0026038D"/>
    <w:rsid w:val="00262415"/>
    <w:rsid w:val="00271375"/>
    <w:rsid w:val="0027175D"/>
    <w:rsid w:val="00271E19"/>
    <w:rsid w:val="002767AF"/>
    <w:rsid w:val="00276E9A"/>
    <w:rsid w:val="002804CB"/>
    <w:rsid w:val="00281060"/>
    <w:rsid w:val="0028314D"/>
    <w:rsid w:val="00291576"/>
    <w:rsid w:val="00293D11"/>
    <w:rsid w:val="00294449"/>
    <w:rsid w:val="0029461E"/>
    <w:rsid w:val="002954CE"/>
    <w:rsid w:val="0029793F"/>
    <w:rsid w:val="002A0CBE"/>
    <w:rsid w:val="002A1410"/>
    <w:rsid w:val="002A1780"/>
    <w:rsid w:val="002A1C42"/>
    <w:rsid w:val="002A3058"/>
    <w:rsid w:val="002A4739"/>
    <w:rsid w:val="002A617C"/>
    <w:rsid w:val="002A71CF"/>
    <w:rsid w:val="002B3E9D"/>
    <w:rsid w:val="002B6A53"/>
    <w:rsid w:val="002B736F"/>
    <w:rsid w:val="002C16D3"/>
    <w:rsid w:val="002C2A97"/>
    <w:rsid w:val="002C6D07"/>
    <w:rsid w:val="002C77F4"/>
    <w:rsid w:val="002D0869"/>
    <w:rsid w:val="002D1557"/>
    <w:rsid w:val="002D3ED1"/>
    <w:rsid w:val="002D76BD"/>
    <w:rsid w:val="002D78FE"/>
    <w:rsid w:val="002E3512"/>
    <w:rsid w:val="002E4993"/>
    <w:rsid w:val="002E5BAC"/>
    <w:rsid w:val="002E687E"/>
    <w:rsid w:val="002E7635"/>
    <w:rsid w:val="002F01DE"/>
    <w:rsid w:val="002F265A"/>
    <w:rsid w:val="002F2F6C"/>
    <w:rsid w:val="002F472E"/>
    <w:rsid w:val="002F4FED"/>
    <w:rsid w:val="00300122"/>
    <w:rsid w:val="0030413F"/>
    <w:rsid w:val="00305EFE"/>
    <w:rsid w:val="00306DE4"/>
    <w:rsid w:val="00311236"/>
    <w:rsid w:val="00311465"/>
    <w:rsid w:val="00313920"/>
    <w:rsid w:val="00313B4B"/>
    <w:rsid w:val="00313D85"/>
    <w:rsid w:val="00314444"/>
    <w:rsid w:val="00315397"/>
    <w:rsid w:val="00315CE3"/>
    <w:rsid w:val="0031629B"/>
    <w:rsid w:val="00316C48"/>
    <w:rsid w:val="00324BE0"/>
    <w:rsid w:val="003251FE"/>
    <w:rsid w:val="003253A4"/>
    <w:rsid w:val="00325C0F"/>
    <w:rsid w:val="003274DB"/>
    <w:rsid w:val="00327FBF"/>
    <w:rsid w:val="00331413"/>
    <w:rsid w:val="00332A7B"/>
    <w:rsid w:val="003343E0"/>
    <w:rsid w:val="003344E2"/>
    <w:rsid w:val="00335E40"/>
    <w:rsid w:val="00337D6D"/>
    <w:rsid w:val="00342DB7"/>
    <w:rsid w:val="003443BB"/>
    <w:rsid w:val="00344408"/>
    <w:rsid w:val="00345E37"/>
    <w:rsid w:val="00347F3E"/>
    <w:rsid w:val="00350B87"/>
    <w:rsid w:val="003563FC"/>
    <w:rsid w:val="003565CA"/>
    <w:rsid w:val="00357A41"/>
    <w:rsid w:val="00360F71"/>
    <w:rsid w:val="00361652"/>
    <w:rsid w:val="003621C3"/>
    <w:rsid w:val="00363492"/>
    <w:rsid w:val="0036382D"/>
    <w:rsid w:val="00374077"/>
    <w:rsid w:val="00374565"/>
    <w:rsid w:val="003772F2"/>
    <w:rsid w:val="00380350"/>
    <w:rsid w:val="00380B4E"/>
    <w:rsid w:val="003816E4"/>
    <w:rsid w:val="00386A91"/>
    <w:rsid w:val="0039131E"/>
    <w:rsid w:val="003922F3"/>
    <w:rsid w:val="00394331"/>
    <w:rsid w:val="003A04A6"/>
    <w:rsid w:val="003A0BF2"/>
    <w:rsid w:val="003A1A56"/>
    <w:rsid w:val="003A3A29"/>
    <w:rsid w:val="003A58C1"/>
    <w:rsid w:val="003A639A"/>
    <w:rsid w:val="003A7759"/>
    <w:rsid w:val="003A7ECD"/>
    <w:rsid w:val="003A7F6E"/>
    <w:rsid w:val="003B03EA"/>
    <w:rsid w:val="003B453A"/>
    <w:rsid w:val="003B4B0C"/>
    <w:rsid w:val="003C0A0E"/>
    <w:rsid w:val="003C212D"/>
    <w:rsid w:val="003C46D7"/>
    <w:rsid w:val="003C7C34"/>
    <w:rsid w:val="003D0F37"/>
    <w:rsid w:val="003D4F9F"/>
    <w:rsid w:val="003D5150"/>
    <w:rsid w:val="003D5BE4"/>
    <w:rsid w:val="003E1785"/>
    <w:rsid w:val="003F1901"/>
    <w:rsid w:val="003F1C3A"/>
    <w:rsid w:val="003F58CD"/>
    <w:rsid w:val="003F7E9F"/>
    <w:rsid w:val="00400443"/>
    <w:rsid w:val="00401891"/>
    <w:rsid w:val="0040649A"/>
    <w:rsid w:val="00406E51"/>
    <w:rsid w:val="0041086B"/>
    <w:rsid w:val="00414698"/>
    <w:rsid w:val="00417863"/>
    <w:rsid w:val="0042565E"/>
    <w:rsid w:val="004277E7"/>
    <w:rsid w:val="004308B9"/>
    <w:rsid w:val="00432C05"/>
    <w:rsid w:val="00433DA3"/>
    <w:rsid w:val="00434449"/>
    <w:rsid w:val="0043590E"/>
    <w:rsid w:val="00440379"/>
    <w:rsid w:val="00441393"/>
    <w:rsid w:val="00447CF0"/>
    <w:rsid w:val="00453BD5"/>
    <w:rsid w:val="00454395"/>
    <w:rsid w:val="00455FB8"/>
    <w:rsid w:val="00456F10"/>
    <w:rsid w:val="00460645"/>
    <w:rsid w:val="00460AFD"/>
    <w:rsid w:val="00460E97"/>
    <w:rsid w:val="00463263"/>
    <w:rsid w:val="00463986"/>
    <w:rsid w:val="00464387"/>
    <w:rsid w:val="0047426B"/>
    <w:rsid w:val="00474746"/>
    <w:rsid w:val="00476825"/>
    <w:rsid w:val="00476942"/>
    <w:rsid w:val="00477027"/>
    <w:rsid w:val="00477834"/>
    <w:rsid w:val="00477D62"/>
    <w:rsid w:val="004824D0"/>
    <w:rsid w:val="00485028"/>
    <w:rsid w:val="004871A2"/>
    <w:rsid w:val="00492A8D"/>
    <w:rsid w:val="00492C0D"/>
    <w:rsid w:val="004944C8"/>
    <w:rsid w:val="004A0EBF"/>
    <w:rsid w:val="004A4AC4"/>
    <w:rsid w:val="004A4EC4"/>
    <w:rsid w:val="004B2D1F"/>
    <w:rsid w:val="004B2E99"/>
    <w:rsid w:val="004B33A3"/>
    <w:rsid w:val="004B494F"/>
    <w:rsid w:val="004B570D"/>
    <w:rsid w:val="004C0E4B"/>
    <w:rsid w:val="004C1D97"/>
    <w:rsid w:val="004C571B"/>
    <w:rsid w:val="004C5B37"/>
    <w:rsid w:val="004C7BDD"/>
    <w:rsid w:val="004D0529"/>
    <w:rsid w:val="004D135E"/>
    <w:rsid w:val="004D6D3F"/>
    <w:rsid w:val="004E0BBB"/>
    <w:rsid w:val="004E1D57"/>
    <w:rsid w:val="004E20E9"/>
    <w:rsid w:val="004E2A5A"/>
    <w:rsid w:val="004E2F16"/>
    <w:rsid w:val="004E4A8E"/>
    <w:rsid w:val="004E4FBB"/>
    <w:rsid w:val="004E7E04"/>
    <w:rsid w:val="004F1812"/>
    <w:rsid w:val="004F1EAB"/>
    <w:rsid w:val="004F5930"/>
    <w:rsid w:val="004F6196"/>
    <w:rsid w:val="00503044"/>
    <w:rsid w:val="0050380C"/>
    <w:rsid w:val="0051062E"/>
    <w:rsid w:val="00510AD9"/>
    <w:rsid w:val="00514BA9"/>
    <w:rsid w:val="005156D2"/>
    <w:rsid w:val="00515D4D"/>
    <w:rsid w:val="0051673A"/>
    <w:rsid w:val="00517E6C"/>
    <w:rsid w:val="0052304C"/>
    <w:rsid w:val="00523666"/>
    <w:rsid w:val="00525922"/>
    <w:rsid w:val="00526234"/>
    <w:rsid w:val="00532D2E"/>
    <w:rsid w:val="00534F34"/>
    <w:rsid w:val="0053692E"/>
    <w:rsid w:val="005378A6"/>
    <w:rsid w:val="005378CD"/>
    <w:rsid w:val="005409BD"/>
    <w:rsid w:val="00542A99"/>
    <w:rsid w:val="00546375"/>
    <w:rsid w:val="00547837"/>
    <w:rsid w:val="00552EA6"/>
    <w:rsid w:val="00557337"/>
    <w:rsid w:val="00557434"/>
    <w:rsid w:val="00562679"/>
    <w:rsid w:val="0056380D"/>
    <w:rsid w:val="00565ADF"/>
    <w:rsid w:val="0056783D"/>
    <w:rsid w:val="005733F7"/>
    <w:rsid w:val="0057352A"/>
    <w:rsid w:val="00576D38"/>
    <w:rsid w:val="00577542"/>
    <w:rsid w:val="005805D2"/>
    <w:rsid w:val="00580A8D"/>
    <w:rsid w:val="00582BFF"/>
    <w:rsid w:val="00582DA3"/>
    <w:rsid w:val="005929E9"/>
    <w:rsid w:val="00593CE9"/>
    <w:rsid w:val="00595415"/>
    <w:rsid w:val="005970CA"/>
    <w:rsid w:val="00597652"/>
    <w:rsid w:val="005A0703"/>
    <w:rsid w:val="005A080B"/>
    <w:rsid w:val="005A0BB4"/>
    <w:rsid w:val="005A5E20"/>
    <w:rsid w:val="005A6FC0"/>
    <w:rsid w:val="005A7F8D"/>
    <w:rsid w:val="005B12A5"/>
    <w:rsid w:val="005B2A18"/>
    <w:rsid w:val="005B68C9"/>
    <w:rsid w:val="005C0199"/>
    <w:rsid w:val="005C161A"/>
    <w:rsid w:val="005C1BCB"/>
    <w:rsid w:val="005C2312"/>
    <w:rsid w:val="005C4735"/>
    <w:rsid w:val="005C5C63"/>
    <w:rsid w:val="005C6395"/>
    <w:rsid w:val="005C71F2"/>
    <w:rsid w:val="005D03E9"/>
    <w:rsid w:val="005D304B"/>
    <w:rsid w:val="005D3AF4"/>
    <w:rsid w:val="005D477A"/>
    <w:rsid w:val="005D6E5D"/>
    <w:rsid w:val="005E1E62"/>
    <w:rsid w:val="005E2898"/>
    <w:rsid w:val="005E298B"/>
    <w:rsid w:val="005E3989"/>
    <w:rsid w:val="005E4659"/>
    <w:rsid w:val="005E621E"/>
    <w:rsid w:val="005E657A"/>
    <w:rsid w:val="005E6B4B"/>
    <w:rsid w:val="005E6DD2"/>
    <w:rsid w:val="005F0075"/>
    <w:rsid w:val="005F1386"/>
    <w:rsid w:val="005F17C2"/>
    <w:rsid w:val="005F223C"/>
    <w:rsid w:val="0060018E"/>
    <w:rsid w:val="00600C2B"/>
    <w:rsid w:val="00601C30"/>
    <w:rsid w:val="006021AE"/>
    <w:rsid w:val="0060282A"/>
    <w:rsid w:val="006103B5"/>
    <w:rsid w:val="00611C22"/>
    <w:rsid w:val="006127AC"/>
    <w:rsid w:val="00613D17"/>
    <w:rsid w:val="00614644"/>
    <w:rsid w:val="0062154F"/>
    <w:rsid w:val="006218E8"/>
    <w:rsid w:val="00623302"/>
    <w:rsid w:val="00625119"/>
    <w:rsid w:val="00626825"/>
    <w:rsid w:val="00626B9F"/>
    <w:rsid w:val="006270F2"/>
    <w:rsid w:val="006301F0"/>
    <w:rsid w:val="006319F2"/>
    <w:rsid w:val="00634A78"/>
    <w:rsid w:val="0063558C"/>
    <w:rsid w:val="00635D9D"/>
    <w:rsid w:val="00636D41"/>
    <w:rsid w:val="00637D35"/>
    <w:rsid w:val="00641C36"/>
    <w:rsid w:val="00642025"/>
    <w:rsid w:val="00643BB5"/>
    <w:rsid w:val="006461D6"/>
    <w:rsid w:val="0064662A"/>
    <w:rsid w:val="00646E87"/>
    <w:rsid w:val="0065107F"/>
    <w:rsid w:val="00652F01"/>
    <w:rsid w:val="0065415C"/>
    <w:rsid w:val="0065752B"/>
    <w:rsid w:val="00661445"/>
    <w:rsid w:val="00661946"/>
    <w:rsid w:val="00662990"/>
    <w:rsid w:val="00663736"/>
    <w:rsid w:val="00663C6C"/>
    <w:rsid w:val="00663E74"/>
    <w:rsid w:val="00666061"/>
    <w:rsid w:val="00667424"/>
    <w:rsid w:val="00667792"/>
    <w:rsid w:val="0067154B"/>
    <w:rsid w:val="00671677"/>
    <w:rsid w:val="006727B9"/>
    <w:rsid w:val="00673DD7"/>
    <w:rsid w:val="006744D8"/>
    <w:rsid w:val="006750F2"/>
    <w:rsid w:val="006752D6"/>
    <w:rsid w:val="00675E02"/>
    <w:rsid w:val="006802D8"/>
    <w:rsid w:val="0068553C"/>
    <w:rsid w:val="00685F34"/>
    <w:rsid w:val="00693746"/>
    <w:rsid w:val="006951FC"/>
    <w:rsid w:val="00695656"/>
    <w:rsid w:val="00695EC1"/>
    <w:rsid w:val="006969E6"/>
    <w:rsid w:val="006975A8"/>
    <w:rsid w:val="006A1012"/>
    <w:rsid w:val="006A3918"/>
    <w:rsid w:val="006B22EB"/>
    <w:rsid w:val="006B51B0"/>
    <w:rsid w:val="006C1376"/>
    <w:rsid w:val="006C148B"/>
    <w:rsid w:val="006C1521"/>
    <w:rsid w:val="006C2E25"/>
    <w:rsid w:val="006C48A4"/>
    <w:rsid w:val="006C48F9"/>
    <w:rsid w:val="006C4C70"/>
    <w:rsid w:val="006C6FF4"/>
    <w:rsid w:val="006D2B8D"/>
    <w:rsid w:val="006D44AA"/>
    <w:rsid w:val="006E0020"/>
    <w:rsid w:val="006E0E7D"/>
    <w:rsid w:val="006E10BF"/>
    <w:rsid w:val="006E2A6E"/>
    <w:rsid w:val="006F1C14"/>
    <w:rsid w:val="006F47C8"/>
    <w:rsid w:val="006F54B8"/>
    <w:rsid w:val="006F5B31"/>
    <w:rsid w:val="006F6A16"/>
    <w:rsid w:val="006F7573"/>
    <w:rsid w:val="0070193D"/>
    <w:rsid w:val="00702BC4"/>
    <w:rsid w:val="00703A6A"/>
    <w:rsid w:val="007066CC"/>
    <w:rsid w:val="007077A0"/>
    <w:rsid w:val="00710431"/>
    <w:rsid w:val="007116E8"/>
    <w:rsid w:val="0071175D"/>
    <w:rsid w:val="00722236"/>
    <w:rsid w:val="00722C2C"/>
    <w:rsid w:val="0072582A"/>
    <w:rsid w:val="00725CCA"/>
    <w:rsid w:val="0072737A"/>
    <w:rsid w:val="007311E7"/>
    <w:rsid w:val="00731DEE"/>
    <w:rsid w:val="00734158"/>
    <w:rsid w:val="00734BC6"/>
    <w:rsid w:val="00736360"/>
    <w:rsid w:val="00736E5E"/>
    <w:rsid w:val="00737FBC"/>
    <w:rsid w:val="007427B2"/>
    <w:rsid w:val="007460F7"/>
    <w:rsid w:val="00747354"/>
    <w:rsid w:val="007541D3"/>
    <w:rsid w:val="00755A9F"/>
    <w:rsid w:val="00756ACD"/>
    <w:rsid w:val="00756CD2"/>
    <w:rsid w:val="007577D7"/>
    <w:rsid w:val="00762F06"/>
    <w:rsid w:val="00763CDA"/>
    <w:rsid w:val="00767481"/>
    <w:rsid w:val="0076781A"/>
    <w:rsid w:val="007715E8"/>
    <w:rsid w:val="00776004"/>
    <w:rsid w:val="007762BA"/>
    <w:rsid w:val="007834C5"/>
    <w:rsid w:val="0078486B"/>
    <w:rsid w:val="00785A39"/>
    <w:rsid w:val="00787D8A"/>
    <w:rsid w:val="00790277"/>
    <w:rsid w:val="00790C5D"/>
    <w:rsid w:val="00790F64"/>
    <w:rsid w:val="00791EBC"/>
    <w:rsid w:val="00793577"/>
    <w:rsid w:val="00795637"/>
    <w:rsid w:val="00795E52"/>
    <w:rsid w:val="00796765"/>
    <w:rsid w:val="00797EF8"/>
    <w:rsid w:val="007A0C1A"/>
    <w:rsid w:val="007A0E5B"/>
    <w:rsid w:val="007A4013"/>
    <w:rsid w:val="007A446A"/>
    <w:rsid w:val="007A53A6"/>
    <w:rsid w:val="007A6159"/>
    <w:rsid w:val="007A65CA"/>
    <w:rsid w:val="007B27E9"/>
    <w:rsid w:val="007B2C5B"/>
    <w:rsid w:val="007B2D11"/>
    <w:rsid w:val="007B4886"/>
    <w:rsid w:val="007B5DED"/>
    <w:rsid w:val="007B6700"/>
    <w:rsid w:val="007B6A93"/>
    <w:rsid w:val="007B7BEC"/>
    <w:rsid w:val="007C4144"/>
    <w:rsid w:val="007C68BC"/>
    <w:rsid w:val="007D01DA"/>
    <w:rsid w:val="007D1805"/>
    <w:rsid w:val="007D1A2E"/>
    <w:rsid w:val="007D2107"/>
    <w:rsid w:val="007D3A42"/>
    <w:rsid w:val="007D5895"/>
    <w:rsid w:val="007D77AB"/>
    <w:rsid w:val="007E0864"/>
    <w:rsid w:val="007E17CF"/>
    <w:rsid w:val="007E28D0"/>
    <w:rsid w:val="007E30DF"/>
    <w:rsid w:val="007E6094"/>
    <w:rsid w:val="007F388E"/>
    <w:rsid w:val="007F7544"/>
    <w:rsid w:val="00800995"/>
    <w:rsid w:val="00801C81"/>
    <w:rsid w:val="00804CEB"/>
    <w:rsid w:val="00806A62"/>
    <w:rsid w:val="00806F28"/>
    <w:rsid w:val="0080756B"/>
    <w:rsid w:val="00810CE6"/>
    <w:rsid w:val="008112E4"/>
    <w:rsid w:val="00812EAA"/>
    <w:rsid w:val="00816F79"/>
    <w:rsid w:val="008172F8"/>
    <w:rsid w:val="00823ABB"/>
    <w:rsid w:val="00823C80"/>
    <w:rsid w:val="0082599E"/>
    <w:rsid w:val="0082636D"/>
    <w:rsid w:val="00826406"/>
    <w:rsid w:val="00830191"/>
    <w:rsid w:val="008326B2"/>
    <w:rsid w:val="00837DBD"/>
    <w:rsid w:val="008420B2"/>
    <w:rsid w:val="00842F50"/>
    <w:rsid w:val="00843238"/>
    <w:rsid w:val="00846831"/>
    <w:rsid w:val="00851F87"/>
    <w:rsid w:val="00855B70"/>
    <w:rsid w:val="00861EF1"/>
    <w:rsid w:val="00863AF1"/>
    <w:rsid w:val="00865532"/>
    <w:rsid w:val="00867686"/>
    <w:rsid w:val="008737D3"/>
    <w:rsid w:val="008747E0"/>
    <w:rsid w:val="00876841"/>
    <w:rsid w:val="00882B3C"/>
    <w:rsid w:val="00885D9D"/>
    <w:rsid w:val="0088783D"/>
    <w:rsid w:val="00892F18"/>
    <w:rsid w:val="0089476E"/>
    <w:rsid w:val="008954B0"/>
    <w:rsid w:val="00895F73"/>
    <w:rsid w:val="00897069"/>
    <w:rsid w:val="008972C3"/>
    <w:rsid w:val="00897817"/>
    <w:rsid w:val="008A26E3"/>
    <w:rsid w:val="008A28D9"/>
    <w:rsid w:val="008A30BA"/>
    <w:rsid w:val="008B5277"/>
    <w:rsid w:val="008C02C7"/>
    <w:rsid w:val="008C284D"/>
    <w:rsid w:val="008C33B5"/>
    <w:rsid w:val="008C3A72"/>
    <w:rsid w:val="008C5337"/>
    <w:rsid w:val="008C6969"/>
    <w:rsid w:val="008C7736"/>
    <w:rsid w:val="008D1A2B"/>
    <w:rsid w:val="008D2546"/>
    <w:rsid w:val="008D29F3"/>
    <w:rsid w:val="008D3883"/>
    <w:rsid w:val="008D4715"/>
    <w:rsid w:val="008E0626"/>
    <w:rsid w:val="008E1F69"/>
    <w:rsid w:val="008E45E3"/>
    <w:rsid w:val="008E549A"/>
    <w:rsid w:val="008E76B1"/>
    <w:rsid w:val="008F2606"/>
    <w:rsid w:val="008F38BB"/>
    <w:rsid w:val="008F57D8"/>
    <w:rsid w:val="008F782A"/>
    <w:rsid w:val="00902834"/>
    <w:rsid w:val="00904247"/>
    <w:rsid w:val="00910058"/>
    <w:rsid w:val="009115DD"/>
    <w:rsid w:val="009116A0"/>
    <w:rsid w:val="00914330"/>
    <w:rsid w:val="00914E26"/>
    <w:rsid w:val="0091590F"/>
    <w:rsid w:val="0092068C"/>
    <w:rsid w:val="0092073E"/>
    <w:rsid w:val="00921ACD"/>
    <w:rsid w:val="00921BC6"/>
    <w:rsid w:val="00922415"/>
    <w:rsid w:val="00923B4D"/>
    <w:rsid w:val="0092445F"/>
    <w:rsid w:val="0092540C"/>
    <w:rsid w:val="00925E0F"/>
    <w:rsid w:val="00931A57"/>
    <w:rsid w:val="00933A4A"/>
    <w:rsid w:val="00934294"/>
    <w:rsid w:val="0093492E"/>
    <w:rsid w:val="009414E6"/>
    <w:rsid w:val="009507A6"/>
    <w:rsid w:val="0095450F"/>
    <w:rsid w:val="00956901"/>
    <w:rsid w:val="00961586"/>
    <w:rsid w:val="00962853"/>
    <w:rsid w:val="00962EC1"/>
    <w:rsid w:val="00962EDB"/>
    <w:rsid w:val="009646F5"/>
    <w:rsid w:val="009703BB"/>
    <w:rsid w:val="00971591"/>
    <w:rsid w:val="009736C9"/>
    <w:rsid w:val="00974564"/>
    <w:rsid w:val="00974E99"/>
    <w:rsid w:val="009764FA"/>
    <w:rsid w:val="00980192"/>
    <w:rsid w:val="00982A22"/>
    <w:rsid w:val="00984661"/>
    <w:rsid w:val="00986606"/>
    <w:rsid w:val="009871C9"/>
    <w:rsid w:val="0099469C"/>
    <w:rsid w:val="00994D97"/>
    <w:rsid w:val="00995AC4"/>
    <w:rsid w:val="009A07B7"/>
    <w:rsid w:val="009A3B0B"/>
    <w:rsid w:val="009A4B11"/>
    <w:rsid w:val="009A567E"/>
    <w:rsid w:val="009A5C3D"/>
    <w:rsid w:val="009B1545"/>
    <w:rsid w:val="009B3B1D"/>
    <w:rsid w:val="009B5023"/>
    <w:rsid w:val="009B543F"/>
    <w:rsid w:val="009B5601"/>
    <w:rsid w:val="009B5AC5"/>
    <w:rsid w:val="009B785E"/>
    <w:rsid w:val="009C26F8"/>
    <w:rsid w:val="009C609E"/>
    <w:rsid w:val="009D25B8"/>
    <w:rsid w:val="009D26AB"/>
    <w:rsid w:val="009D7893"/>
    <w:rsid w:val="009E16EC"/>
    <w:rsid w:val="009E2015"/>
    <w:rsid w:val="009E2FC4"/>
    <w:rsid w:val="009E433C"/>
    <w:rsid w:val="009E4A4D"/>
    <w:rsid w:val="009E6578"/>
    <w:rsid w:val="009F081F"/>
    <w:rsid w:val="009F2875"/>
    <w:rsid w:val="009F3928"/>
    <w:rsid w:val="009F6CEA"/>
    <w:rsid w:val="00A00EE8"/>
    <w:rsid w:val="00A02C1D"/>
    <w:rsid w:val="00A06A3D"/>
    <w:rsid w:val="00A10EBA"/>
    <w:rsid w:val="00A13E56"/>
    <w:rsid w:val="00A14644"/>
    <w:rsid w:val="00A15E95"/>
    <w:rsid w:val="00A227BF"/>
    <w:rsid w:val="00A2352B"/>
    <w:rsid w:val="00A24838"/>
    <w:rsid w:val="00A254C8"/>
    <w:rsid w:val="00A2743E"/>
    <w:rsid w:val="00A30C33"/>
    <w:rsid w:val="00A30E75"/>
    <w:rsid w:val="00A315DE"/>
    <w:rsid w:val="00A31EB7"/>
    <w:rsid w:val="00A42FB2"/>
    <w:rsid w:val="00A4308C"/>
    <w:rsid w:val="00A43395"/>
    <w:rsid w:val="00A44836"/>
    <w:rsid w:val="00A45AA6"/>
    <w:rsid w:val="00A524B5"/>
    <w:rsid w:val="00A540E4"/>
    <w:rsid w:val="00A549B3"/>
    <w:rsid w:val="00A56184"/>
    <w:rsid w:val="00A60A6C"/>
    <w:rsid w:val="00A65910"/>
    <w:rsid w:val="00A67954"/>
    <w:rsid w:val="00A72ED7"/>
    <w:rsid w:val="00A73515"/>
    <w:rsid w:val="00A748A1"/>
    <w:rsid w:val="00A74C25"/>
    <w:rsid w:val="00A804E3"/>
    <w:rsid w:val="00A8083F"/>
    <w:rsid w:val="00A809D7"/>
    <w:rsid w:val="00A824D2"/>
    <w:rsid w:val="00A90D86"/>
    <w:rsid w:val="00A91DBA"/>
    <w:rsid w:val="00A97900"/>
    <w:rsid w:val="00AA1459"/>
    <w:rsid w:val="00AA1D7A"/>
    <w:rsid w:val="00AA3E01"/>
    <w:rsid w:val="00AB0BFA"/>
    <w:rsid w:val="00AB3D74"/>
    <w:rsid w:val="00AB4A37"/>
    <w:rsid w:val="00AB4CF1"/>
    <w:rsid w:val="00AB5D0D"/>
    <w:rsid w:val="00AB6B4D"/>
    <w:rsid w:val="00AB76B7"/>
    <w:rsid w:val="00AC125C"/>
    <w:rsid w:val="00AC33A2"/>
    <w:rsid w:val="00AC4CE4"/>
    <w:rsid w:val="00AD38F7"/>
    <w:rsid w:val="00AD6D5D"/>
    <w:rsid w:val="00AE3061"/>
    <w:rsid w:val="00AE65F1"/>
    <w:rsid w:val="00AE6BB4"/>
    <w:rsid w:val="00AE74AD"/>
    <w:rsid w:val="00AF159C"/>
    <w:rsid w:val="00AF21A0"/>
    <w:rsid w:val="00AF4D5B"/>
    <w:rsid w:val="00AF5776"/>
    <w:rsid w:val="00B01873"/>
    <w:rsid w:val="00B036AF"/>
    <w:rsid w:val="00B03FDA"/>
    <w:rsid w:val="00B05753"/>
    <w:rsid w:val="00B062B9"/>
    <w:rsid w:val="00B074AB"/>
    <w:rsid w:val="00B07717"/>
    <w:rsid w:val="00B10B5B"/>
    <w:rsid w:val="00B14E66"/>
    <w:rsid w:val="00B1529F"/>
    <w:rsid w:val="00B17253"/>
    <w:rsid w:val="00B17D23"/>
    <w:rsid w:val="00B20335"/>
    <w:rsid w:val="00B22A02"/>
    <w:rsid w:val="00B24D45"/>
    <w:rsid w:val="00B2583D"/>
    <w:rsid w:val="00B25FBB"/>
    <w:rsid w:val="00B300B1"/>
    <w:rsid w:val="00B31A41"/>
    <w:rsid w:val="00B3287F"/>
    <w:rsid w:val="00B3400D"/>
    <w:rsid w:val="00B345F1"/>
    <w:rsid w:val="00B34928"/>
    <w:rsid w:val="00B34D4C"/>
    <w:rsid w:val="00B37155"/>
    <w:rsid w:val="00B40199"/>
    <w:rsid w:val="00B43F01"/>
    <w:rsid w:val="00B44BB4"/>
    <w:rsid w:val="00B46F0A"/>
    <w:rsid w:val="00B502FF"/>
    <w:rsid w:val="00B50978"/>
    <w:rsid w:val="00B5146E"/>
    <w:rsid w:val="00B528D3"/>
    <w:rsid w:val="00B56100"/>
    <w:rsid w:val="00B57556"/>
    <w:rsid w:val="00B57C3C"/>
    <w:rsid w:val="00B643DF"/>
    <w:rsid w:val="00B65300"/>
    <w:rsid w:val="00B67422"/>
    <w:rsid w:val="00B70BD4"/>
    <w:rsid w:val="00B712CA"/>
    <w:rsid w:val="00B73334"/>
    <w:rsid w:val="00B73463"/>
    <w:rsid w:val="00B75E14"/>
    <w:rsid w:val="00B76FD5"/>
    <w:rsid w:val="00B806CE"/>
    <w:rsid w:val="00B80C1C"/>
    <w:rsid w:val="00B8517F"/>
    <w:rsid w:val="00B86CE8"/>
    <w:rsid w:val="00B90123"/>
    <w:rsid w:val="00B9016D"/>
    <w:rsid w:val="00B9085F"/>
    <w:rsid w:val="00B966CD"/>
    <w:rsid w:val="00B96FAE"/>
    <w:rsid w:val="00BA0022"/>
    <w:rsid w:val="00BA0F98"/>
    <w:rsid w:val="00BA1517"/>
    <w:rsid w:val="00BA2072"/>
    <w:rsid w:val="00BA44C2"/>
    <w:rsid w:val="00BA4E39"/>
    <w:rsid w:val="00BA5754"/>
    <w:rsid w:val="00BA67FD"/>
    <w:rsid w:val="00BA6BC5"/>
    <w:rsid w:val="00BA793F"/>
    <w:rsid w:val="00BA7C48"/>
    <w:rsid w:val="00BA7F72"/>
    <w:rsid w:val="00BB2D0E"/>
    <w:rsid w:val="00BC09B1"/>
    <w:rsid w:val="00BC1231"/>
    <w:rsid w:val="00BC251F"/>
    <w:rsid w:val="00BC27F6"/>
    <w:rsid w:val="00BC2F75"/>
    <w:rsid w:val="00BC39F4"/>
    <w:rsid w:val="00BC5283"/>
    <w:rsid w:val="00BD1587"/>
    <w:rsid w:val="00BD217A"/>
    <w:rsid w:val="00BD6A20"/>
    <w:rsid w:val="00BD7EE1"/>
    <w:rsid w:val="00BE1EEC"/>
    <w:rsid w:val="00BE5568"/>
    <w:rsid w:val="00BE5764"/>
    <w:rsid w:val="00BE5DDA"/>
    <w:rsid w:val="00BE7295"/>
    <w:rsid w:val="00BF1358"/>
    <w:rsid w:val="00BF1624"/>
    <w:rsid w:val="00BF3177"/>
    <w:rsid w:val="00BF5F4A"/>
    <w:rsid w:val="00C0106D"/>
    <w:rsid w:val="00C010AB"/>
    <w:rsid w:val="00C03944"/>
    <w:rsid w:val="00C03CC6"/>
    <w:rsid w:val="00C133BE"/>
    <w:rsid w:val="00C17621"/>
    <w:rsid w:val="00C20569"/>
    <w:rsid w:val="00C222B4"/>
    <w:rsid w:val="00C22EAB"/>
    <w:rsid w:val="00C23E47"/>
    <w:rsid w:val="00C248C6"/>
    <w:rsid w:val="00C262E4"/>
    <w:rsid w:val="00C32877"/>
    <w:rsid w:val="00C33E20"/>
    <w:rsid w:val="00C3407F"/>
    <w:rsid w:val="00C35CF6"/>
    <w:rsid w:val="00C3725B"/>
    <w:rsid w:val="00C37D30"/>
    <w:rsid w:val="00C4311F"/>
    <w:rsid w:val="00C46B74"/>
    <w:rsid w:val="00C479BD"/>
    <w:rsid w:val="00C47C2B"/>
    <w:rsid w:val="00C50942"/>
    <w:rsid w:val="00C51A7B"/>
    <w:rsid w:val="00C522BE"/>
    <w:rsid w:val="00C53328"/>
    <w:rsid w:val="00C533EC"/>
    <w:rsid w:val="00C5470E"/>
    <w:rsid w:val="00C55EFB"/>
    <w:rsid w:val="00C56585"/>
    <w:rsid w:val="00C56B3F"/>
    <w:rsid w:val="00C61E62"/>
    <w:rsid w:val="00C6211D"/>
    <w:rsid w:val="00C65492"/>
    <w:rsid w:val="00C65ABF"/>
    <w:rsid w:val="00C716E5"/>
    <w:rsid w:val="00C71AE4"/>
    <w:rsid w:val="00C75A09"/>
    <w:rsid w:val="00C773D9"/>
    <w:rsid w:val="00C801A0"/>
    <w:rsid w:val="00C80307"/>
    <w:rsid w:val="00C80789"/>
    <w:rsid w:val="00C80ACE"/>
    <w:rsid w:val="00C81162"/>
    <w:rsid w:val="00C83258"/>
    <w:rsid w:val="00C83666"/>
    <w:rsid w:val="00C84855"/>
    <w:rsid w:val="00C860D7"/>
    <w:rsid w:val="00C870B5"/>
    <w:rsid w:val="00C907DF"/>
    <w:rsid w:val="00C91630"/>
    <w:rsid w:val="00C9558A"/>
    <w:rsid w:val="00C966EB"/>
    <w:rsid w:val="00C96CD9"/>
    <w:rsid w:val="00C9742D"/>
    <w:rsid w:val="00CA04B1"/>
    <w:rsid w:val="00CA2DFC"/>
    <w:rsid w:val="00CA3A20"/>
    <w:rsid w:val="00CA4EC9"/>
    <w:rsid w:val="00CA673A"/>
    <w:rsid w:val="00CA7DBF"/>
    <w:rsid w:val="00CB03D4"/>
    <w:rsid w:val="00CB0617"/>
    <w:rsid w:val="00CB08B6"/>
    <w:rsid w:val="00CB137B"/>
    <w:rsid w:val="00CB2F25"/>
    <w:rsid w:val="00CB3D75"/>
    <w:rsid w:val="00CB7460"/>
    <w:rsid w:val="00CB7B4B"/>
    <w:rsid w:val="00CC1C11"/>
    <w:rsid w:val="00CC23D3"/>
    <w:rsid w:val="00CC35EF"/>
    <w:rsid w:val="00CC423A"/>
    <w:rsid w:val="00CC5048"/>
    <w:rsid w:val="00CC5C49"/>
    <w:rsid w:val="00CC6246"/>
    <w:rsid w:val="00CC73BB"/>
    <w:rsid w:val="00CD07AA"/>
    <w:rsid w:val="00CD3AD3"/>
    <w:rsid w:val="00CD44E8"/>
    <w:rsid w:val="00CD44F9"/>
    <w:rsid w:val="00CD6761"/>
    <w:rsid w:val="00CE2B01"/>
    <w:rsid w:val="00CE5860"/>
    <w:rsid w:val="00CE5E46"/>
    <w:rsid w:val="00CE5F83"/>
    <w:rsid w:val="00CE6E5D"/>
    <w:rsid w:val="00CE7615"/>
    <w:rsid w:val="00CF2705"/>
    <w:rsid w:val="00CF49CC"/>
    <w:rsid w:val="00CF54C2"/>
    <w:rsid w:val="00CF7019"/>
    <w:rsid w:val="00D016C5"/>
    <w:rsid w:val="00D026D8"/>
    <w:rsid w:val="00D04F0B"/>
    <w:rsid w:val="00D0518A"/>
    <w:rsid w:val="00D07004"/>
    <w:rsid w:val="00D07384"/>
    <w:rsid w:val="00D1150C"/>
    <w:rsid w:val="00D1463A"/>
    <w:rsid w:val="00D15547"/>
    <w:rsid w:val="00D16F55"/>
    <w:rsid w:val="00D2152E"/>
    <w:rsid w:val="00D24632"/>
    <w:rsid w:val="00D252C9"/>
    <w:rsid w:val="00D26E00"/>
    <w:rsid w:val="00D2759C"/>
    <w:rsid w:val="00D32DDF"/>
    <w:rsid w:val="00D3576A"/>
    <w:rsid w:val="00D3700C"/>
    <w:rsid w:val="00D372D8"/>
    <w:rsid w:val="00D414DD"/>
    <w:rsid w:val="00D43CE7"/>
    <w:rsid w:val="00D4573B"/>
    <w:rsid w:val="00D46C0A"/>
    <w:rsid w:val="00D51E71"/>
    <w:rsid w:val="00D62D36"/>
    <w:rsid w:val="00D638E0"/>
    <w:rsid w:val="00D648FA"/>
    <w:rsid w:val="00D653B1"/>
    <w:rsid w:val="00D656B7"/>
    <w:rsid w:val="00D67507"/>
    <w:rsid w:val="00D67CFE"/>
    <w:rsid w:val="00D74092"/>
    <w:rsid w:val="00D74AE1"/>
    <w:rsid w:val="00D75804"/>
    <w:rsid w:val="00D75CFB"/>
    <w:rsid w:val="00D75D42"/>
    <w:rsid w:val="00D8004B"/>
    <w:rsid w:val="00D80B20"/>
    <w:rsid w:val="00D81A31"/>
    <w:rsid w:val="00D865A8"/>
    <w:rsid w:val="00D9012A"/>
    <w:rsid w:val="00D926D4"/>
    <w:rsid w:val="00D92C2D"/>
    <w:rsid w:val="00D9361E"/>
    <w:rsid w:val="00D94F38"/>
    <w:rsid w:val="00DA17CD"/>
    <w:rsid w:val="00DA1ED1"/>
    <w:rsid w:val="00DA2A27"/>
    <w:rsid w:val="00DB1522"/>
    <w:rsid w:val="00DB25B3"/>
    <w:rsid w:val="00DB5790"/>
    <w:rsid w:val="00DB6D4B"/>
    <w:rsid w:val="00DC4C44"/>
    <w:rsid w:val="00DD041E"/>
    <w:rsid w:val="00DD15A3"/>
    <w:rsid w:val="00DD6048"/>
    <w:rsid w:val="00DD60F2"/>
    <w:rsid w:val="00DE0893"/>
    <w:rsid w:val="00DE1424"/>
    <w:rsid w:val="00DE2814"/>
    <w:rsid w:val="00DE431E"/>
    <w:rsid w:val="00DE4AEA"/>
    <w:rsid w:val="00DE6290"/>
    <w:rsid w:val="00DE6796"/>
    <w:rsid w:val="00DE7431"/>
    <w:rsid w:val="00DF0658"/>
    <w:rsid w:val="00DF41B2"/>
    <w:rsid w:val="00E003AF"/>
    <w:rsid w:val="00E01166"/>
    <w:rsid w:val="00E01272"/>
    <w:rsid w:val="00E015AE"/>
    <w:rsid w:val="00E03067"/>
    <w:rsid w:val="00E03846"/>
    <w:rsid w:val="00E069B6"/>
    <w:rsid w:val="00E069E6"/>
    <w:rsid w:val="00E15B2F"/>
    <w:rsid w:val="00E16EB4"/>
    <w:rsid w:val="00E20A7D"/>
    <w:rsid w:val="00E21A27"/>
    <w:rsid w:val="00E23958"/>
    <w:rsid w:val="00E25F49"/>
    <w:rsid w:val="00E26B30"/>
    <w:rsid w:val="00E27A2F"/>
    <w:rsid w:val="00E345D6"/>
    <w:rsid w:val="00E375AE"/>
    <w:rsid w:val="00E403C3"/>
    <w:rsid w:val="00E40FAE"/>
    <w:rsid w:val="00E42A94"/>
    <w:rsid w:val="00E43880"/>
    <w:rsid w:val="00E44826"/>
    <w:rsid w:val="00E451BA"/>
    <w:rsid w:val="00E454B5"/>
    <w:rsid w:val="00E458BF"/>
    <w:rsid w:val="00E45FE9"/>
    <w:rsid w:val="00E46424"/>
    <w:rsid w:val="00E50C2A"/>
    <w:rsid w:val="00E525C1"/>
    <w:rsid w:val="00E52E11"/>
    <w:rsid w:val="00E54BFB"/>
    <w:rsid w:val="00E54CD7"/>
    <w:rsid w:val="00E67FFA"/>
    <w:rsid w:val="00E706E7"/>
    <w:rsid w:val="00E741CC"/>
    <w:rsid w:val="00E758C1"/>
    <w:rsid w:val="00E818AD"/>
    <w:rsid w:val="00E8252E"/>
    <w:rsid w:val="00E82626"/>
    <w:rsid w:val="00E84229"/>
    <w:rsid w:val="00E84965"/>
    <w:rsid w:val="00E8543F"/>
    <w:rsid w:val="00E90130"/>
    <w:rsid w:val="00E90E4E"/>
    <w:rsid w:val="00E91B74"/>
    <w:rsid w:val="00E93183"/>
    <w:rsid w:val="00E9391E"/>
    <w:rsid w:val="00E93B17"/>
    <w:rsid w:val="00E962DB"/>
    <w:rsid w:val="00E963C5"/>
    <w:rsid w:val="00E97C62"/>
    <w:rsid w:val="00EA1052"/>
    <w:rsid w:val="00EA16CA"/>
    <w:rsid w:val="00EA218F"/>
    <w:rsid w:val="00EA27C2"/>
    <w:rsid w:val="00EA4F29"/>
    <w:rsid w:val="00EA5B27"/>
    <w:rsid w:val="00EA5F83"/>
    <w:rsid w:val="00EA6F9D"/>
    <w:rsid w:val="00EB31FA"/>
    <w:rsid w:val="00EB4111"/>
    <w:rsid w:val="00EB5D00"/>
    <w:rsid w:val="00EB6E54"/>
    <w:rsid w:val="00EB6F3C"/>
    <w:rsid w:val="00EB7279"/>
    <w:rsid w:val="00EC1E2C"/>
    <w:rsid w:val="00EC2B9A"/>
    <w:rsid w:val="00EC3723"/>
    <w:rsid w:val="00EC3CAF"/>
    <w:rsid w:val="00EC568A"/>
    <w:rsid w:val="00EC6B29"/>
    <w:rsid w:val="00EC7C87"/>
    <w:rsid w:val="00ED030E"/>
    <w:rsid w:val="00ED29D0"/>
    <w:rsid w:val="00ED2A35"/>
    <w:rsid w:val="00ED2A8D"/>
    <w:rsid w:val="00ED2ACE"/>
    <w:rsid w:val="00ED4450"/>
    <w:rsid w:val="00EE1180"/>
    <w:rsid w:val="00EE43A6"/>
    <w:rsid w:val="00EE54CB"/>
    <w:rsid w:val="00EE6424"/>
    <w:rsid w:val="00EF0BFF"/>
    <w:rsid w:val="00EF1C54"/>
    <w:rsid w:val="00EF1E51"/>
    <w:rsid w:val="00EF404B"/>
    <w:rsid w:val="00F000DA"/>
    <w:rsid w:val="00F00376"/>
    <w:rsid w:val="00F01F0C"/>
    <w:rsid w:val="00F0233B"/>
    <w:rsid w:val="00F02A5A"/>
    <w:rsid w:val="00F06298"/>
    <w:rsid w:val="00F06960"/>
    <w:rsid w:val="00F069C6"/>
    <w:rsid w:val="00F11368"/>
    <w:rsid w:val="00F11764"/>
    <w:rsid w:val="00F14EF4"/>
    <w:rsid w:val="00F157E2"/>
    <w:rsid w:val="00F17271"/>
    <w:rsid w:val="00F259E2"/>
    <w:rsid w:val="00F27C44"/>
    <w:rsid w:val="00F27D86"/>
    <w:rsid w:val="00F33CDB"/>
    <w:rsid w:val="00F41AAF"/>
    <w:rsid w:val="00F41F0B"/>
    <w:rsid w:val="00F42AA0"/>
    <w:rsid w:val="00F42F11"/>
    <w:rsid w:val="00F44B89"/>
    <w:rsid w:val="00F47436"/>
    <w:rsid w:val="00F47467"/>
    <w:rsid w:val="00F5188E"/>
    <w:rsid w:val="00F527AC"/>
    <w:rsid w:val="00F533B9"/>
    <w:rsid w:val="00F5503F"/>
    <w:rsid w:val="00F610D4"/>
    <w:rsid w:val="00F61676"/>
    <w:rsid w:val="00F61D83"/>
    <w:rsid w:val="00F640D6"/>
    <w:rsid w:val="00F65C85"/>
    <w:rsid w:val="00F65DD1"/>
    <w:rsid w:val="00F66551"/>
    <w:rsid w:val="00F67CFB"/>
    <w:rsid w:val="00F707B3"/>
    <w:rsid w:val="00F708CB"/>
    <w:rsid w:val="00F71135"/>
    <w:rsid w:val="00F74241"/>
    <w:rsid w:val="00F74309"/>
    <w:rsid w:val="00F76580"/>
    <w:rsid w:val="00F7793E"/>
    <w:rsid w:val="00F81B3C"/>
    <w:rsid w:val="00F824CF"/>
    <w:rsid w:val="00F82C35"/>
    <w:rsid w:val="00F83162"/>
    <w:rsid w:val="00F90461"/>
    <w:rsid w:val="00F93B55"/>
    <w:rsid w:val="00F97CE7"/>
    <w:rsid w:val="00FA370D"/>
    <w:rsid w:val="00FA40C6"/>
    <w:rsid w:val="00FA43FD"/>
    <w:rsid w:val="00FA64E3"/>
    <w:rsid w:val="00FA66F1"/>
    <w:rsid w:val="00FA6B2F"/>
    <w:rsid w:val="00FB4D0E"/>
    <w:rsid w:val="00FB7512"/>
    <w:rsid w:val="00FB7C02"/>
    <w:rsid w:val="00FC06AF"/>
    <w:rsid w:val="00FC2814"/>
    <w:rsid w:val="00FC378B"/>
    <w:rsid w:val="00FC3977"/>
    <w:rsid w:val="00FD2566"/>
    <w:rsid w:val="00FD2F16"/>
    <w:rsid w:val="00FD5C09"/>
    <w:rsid w:val="00FD6065"/>
    <w:rsid w:val="00FD667E"/>
    <w:rsid w:val="00FE10C2"/>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537D1"/>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116E8"/>
    <w:pPr>
      <w:spacing w:after="0" w:line="216" w:lineRule="atLeast"/>
    </w:pPr>
    <w:rPr>
      <w:sz w:val="18"/>
      <w:lang w:val="en-GB"/>
    </w:rPr>
  </w:style>
  <w:style w:type="paragraph" w:styleId="Overskrift1">
    <w:name w:val="heading 1"/>
    <w:next w:val="Heading1separationline"/>
    <w:link w:val="Overskrift1Tegn"/>
    <w:qFormat/>
    <w:rsid w:val="007116E8"/>
    <w:pPr>
      <w:keepNext/>
      <w:keepLines/>
      <w:numPr>
        <w:numId w:val="5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7116E8"/>
    <w:pPr>
      <w:numPr>
        <w:ilvl w:val="1"/>
      </w:numPr>
      <w:ind w:right="709"/>
      <w:outlineLvl w:val="1"/>
    </w:pPr>
    <w:rPr>
      <w:bCs w:val="0"/>
      <w:sz w:val="24"/>
    </w:rPr>
  </w:style>
  <w:style w:type="paragraph" w:styleId="Overskrift3">
    <w:name w:val="heading 3"/>
    <w:basedOn w:val="Overskrift2"/>
    <w:next w:val="Brdtekst"/>
    <w:link w:val="Overskrift3Tegn"/>
    <w:qFormat/>
    <w:rsid w:val="007116E8"/>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7116E8"/>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7116E8"/>
    <w:pPr>
      <w:numPr>
        <w:ilvl w:val="4"/>
      </w:numPr>
      <w:spacing w:before="200"/>
      <w:ind w:left="1701" w:hanging="1701"/>
      <w:outlineLvl w:val="4"/>
    </w:pPr>
    <w:rPr>
      <w:b w:val="0"/>
    </w:rPr>
  </w:style>
  <w:style w:type="paragraph" w:styleId="Overskrift6">
    <w:name w:val="heading 6"/>
    <w:basedOn w:val="Normal"/>
    <w:next w:val="Normal"/>
    <w:link w:val="Overskrift6Tegn"/>
    <w:rsid w:val="007116E8"/>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7116E8"/>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7116E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7116E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7116E8"/>
    <w:pPr>
      <w:spacing w:after="0" w:line="240" w:lineRule="exact"/>
    </w:pPr>
    <w:rPr>
      <w:sz w:val="20"/>
      <w:lang w:val="en-GB"/>
    </w:rPr>
  </w:style>
  <w:style w:type="character" w:customStyle="1" w:styleId="TopptekstTegn">
    <w:name w:val="Topptekst Tegn"/>
    <w:basedOn w:val="Standardskriftforavsnitt"/>
    <w:link w:val="Topptekst"/>
    <w:rsid w:val="007116E8"/>
    <w:rPr>
      <w:sz w:val="20"/>
      <w:lang w:val="en-GB"/>
    </w:rPr>
  </w:style>
  <w:style w:type="paragraph" w:styleId="Bunntekst">
    <w:name w:val="footer"/>
    <w:link w:val="BunntekstTegn"/>
    <w:rsid w:val="007116E8"/>
    <w:pPr>
      <w:spacing w:after="0" w:line="240" w:lineRule="exact"/>
    </w:pPr>
    <w:rPr>
      <w:sz w:val="20"/>
      <w:lang w:val="en-GB"/>
    </w:rPr>
  </w:style>
  <w:style w:type="character" w:customStyle="1" w:styleId="BunntekstTegn">
    <w:name w:val="Bunntekst Tegn"/>
    <w:basedOn w:val="Standardskriftforavsnitt"/>
    <w:link w:val="Bunntekst"/>
    <w:rsid w:val="007116E8"/>
    <w:rPr>
      <w:sz w:val="20"/>
      <w:lang w:val="en-GB"/>
    </w:rPr>
  </w:style>
  <w:style w:type="paragraph" w:styleId="Bobletekst">
    <w:name w:val="Balloon Text"/>
    <w:basedOn w:val="Normal"/>
    <w:link w:val="BobletekstTegn"/>
    <w:rsid w:val="007116E8"/>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7116E8"/>
    <w:rPr>
      <w:rFonts w:ascii="Tahoma" w:hAnsi="Tahoma" w:cs="Tahoma"/>
      <w:sz w:val="16"/>
      <w:szCs w:val="16"/>
      <w:lang w:val="en-GB"/>
    </w:rPr>
  </w:style>
  <w:style w:type="table" w:styleId="Tabellrutenett">
    <w:name w:val="Table Grid"/>
    <w:basedOn w:val="Vanligtabell"/>
    <w:uiPriority w:val="59"/>
    <w:rsid w:val="00711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7116E8"/>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7116E8"/>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7116E8"/>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7116E8"/>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7116E8"/>
    <w:pPr>
      <w:ind w:left="360" w:hanging="360"/>
      <w:contextualSpacing/>
    </w:pPr>
    <w:rPr>
      <w:sz w:val="22"/>
    </w:rPr>
  </w:style>
  <w:style w:type="character" w:customStyle="1" w:styleId="Overskrift4Tegn">
    <w:name w:val="Overskrift 4 Tegn"/>
    <w:basedOn w:val="Standardskriftforavsnitt"/>
    <w:link w:val="Overskrift4"/>
    <w:rsid w:val="007116E8"/>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7116E8"/>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7116E8"/>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7116E8"/>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7116E8"/>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7116E8"/>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7116E8"/>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7116E8"/>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7116E8"/>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7116E8"/>
    <w:pPr>
      <w:spacing w:line="180" w:lineRule="exact"/>
      <w:jc w:val="right"/>
    </w:pPr>
    <w:rPr>
      <w:color w:val="00558C" w:themeColor="accent1"/>
    </w:rPr>
  </w:style>
  <w:style w:type="paragraph" w:customStyle="1" w:styleId="Editionnumber">
    <w:name w:val="Edition number"/>
    <w:basedOn w:val="Normal"/>
    <w:rsid w:val="007116E8"/>
    <w:rPr>
      <w:b/>
      <w:color w:val="00558C" w:themeColor="accent1"/>
      <w:sz w:val="50"/>
      <w:szCs w:val="50"/>
    </w:rPr>
  </w:style>
  <w:style w:type="paragraph" w:customStyle="1" w:styleId="Editionnumber-footer">
    <w:name w:val="Edition number - footer"/>
    <w:basedOn w:val="Bunntekst"/>
    <w:next w:val="Ingenmellomrom"/>
    <w:rsid w:val="007116E8"/>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7116E8"/>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7116E8"/>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7116E8"/>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7116E8"/>
    <w:rPr>
      <w:color w:val="00558C" w:themeColor="accent1"/>
      <w:u w:val="single"/>
    </w:rPr>
  </w:style>
  <w:style w:type="paragraph" w:styleId="Nummerertliste3">
    <w:name w:val="List Number 3"/>
    <w:basedOn w:val="Normal"/>
    <w:uiPriority w:val="99"/>
    <w:unhideWhenUsed/>
    <w:rsid w:val="007116E8"/>
    <w:pPr>
      <w:contextualSpacing/>
    </w:pPr>
  </w:style>
  <w:style w:type="paragraph" w:styleId="Figurliste">
    <w:name w:val="table of figures"/>
    <w:basedOn w:val="Normal"/>
    <w:next w:val="Normal"/>
    <w:uiPriority w:val="99"/>
    <w:rsid w:val="007116E8"/>
    <w:pPr>
      <w:tabs>
        <w:tab w:val="right" w:leader="dot" w:pos="9781"/>
      </w:tabs>
      <w:spacing w:after="60"/>
      <w:ind w:left="1276" w:right="425" w:hanging="1276"/>
    </w:pPr>
    <w:rPr>
      <w:i/>
      <w:color w:val="00558C"/>
      <w:sz w:val="22"/>
    </w:rPr>
  </w:style>
  <w:style w:type="paragraph" w:customStyle="1" w:styleId="Tabletext">
    <w:name w:val="Table text"/>
    <w:basedOn w:val="Normal"/>
    <w:qFormat/>
    <w:rsid w:val="007116E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7116E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INNH3">
    <w:name w:val="toc 3"/>
    <w:basedOn w:val="Normal"/>
    <w:next w:val="Normal"/>
    <w:uiPriority w:val="39"/>
    <w:unhideWhenUsed/>
    <w:rsid w:val="007116E8"/>
    <w:pPr>
      <w:tabs>
        <w:tab w:val="right" w:leader="dot" w:pos="9781"/>
      </w:tabs>
      <w:spacing w:after="60"/>
      <w:ind w:left="1134" w:hanging="709"/>
    </w:pPr>
    <w:rPr>
      <w:color w:val="00558C"/>
    </w:rPr>
  </w:style>
  <w:style w:type="paragraph" w:customStyle="1" w:styleId="Listatext">
    <w:name w:val="List a text"/>
    <w:basedOn w:val="Normal"/>
    <w:qFormat/>
    <w:rsid w:val="007116E8"/>
    <w:pPr>
      <w:spacing w:after="120"/>
      <w:ind w:left="1134"/>
    </w:pPr>
    <w:rPr>
      <w:sz w:val="22"/>
    </w:rPr>
  </w:style>
  <w:style w:type="character" w:customStyle="1" w:styleId="Bullet2Char">
    <w:name w:val="Bullet 2 Char"/>
    <w:basedOn w:val="Standardskriftforavsnitt"/>
    <w:link w:val="Bullet2"/>
    <w:rsid w:val="007116E8"/>
    <w:rPr>
      <w:color w:val="000000" w:themeColor="text1"/>
      <w:lang w:val="en-GB"/>
    </w:rPr>
  </w:style>
  <w:style w:type="paragraph" w:customStyle="1" w:styleId="AppendixHead1">
    <w:name w:val="Appendix Head 1"/>
    <w:basedOn w:val="Normal"/>
    <w:next w:val="Heading1separationline"/>
    <w:qFormat/>
    <w:rsid w:val="007116E8"/>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7116E8"/>
    <w:pPr>
      <w:numPr>
        <w:ilvl w:val="2"/>
      </w:numPr>
      <w:spacing w:after="120"/>
    </w:pPr>
    <w:rPr>
      <w:rFonts w:cs="Arial"/>
      <w:sz w:val="24"/>
      <w:lang w:eastAsia="en-GB"/>
    </w:rPr>
  </w:style>
  <w:style w:type="paragraph" w:customStyle="1" w:styleId="AppendixHead3">
    <w:name w:val="Appendix Head 3"/>
    <w:basedOn w:val="Normal"/>
    <w:next w:val="Brdtekst"/>
    <w:qFormat/>
    <w:rsid w:val="007116E8"/>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7116E8"/>
    <w:pPr>
      <w:numPr>
        <w:ilvl w:val="4"/>
      </w:numPr>
    </w:pPr>
    <w:rPr>
      <w:smallCaps w:val="0"/>
      <w:sz w:val="22"/>
    </w:rPr>
  </w:style>
  <w:style w:type="paragraph" w:customStyle="1" w:styleId="Annex">
    <w:name w:val="Annex"/>
    <w:next w:val="Brdtekst"/>
    <w:link w:val="AnnexChar"/>
    <w:qFormat/>
    <w:rsid w:val="007116E8"/>
    <w:pPr>
      <w:numPr>
        <w:numId w:val="3"/>
      </w:numPr>
      <w:spacing w:after="360"/>
    </w:pPr>
    <w:rPr>
      <w:b/>
      <w:caps/>
      <w:color w:val="00558C"/>
      <w:sz w:val="28"/>
      <w:lang w:val="en-GB"/>
    </w:rPr>
  </w:style>
  <w:style w:type="character" w:customStyle="1" w:styleId="AnnexChar">
    <w:name w:val="Annex Char"/>
    <w:basedOn w:val="Standardskriftforavsnitt"/>
    <w:link w:val="Annex"/>
    <w:rsid w:val="007116E8"/>
    <w:rPr>
      <w:b/>
      <w:caps/>
      <w:color w:val="00558C"/>
      <w:sz w:val="28"/>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7116E8"/>
    <w:pPr>
      <w:spacing w:after="120"/>
      <w:jc w:val="both"/>
    </w:pPr>
    <w:rPr>
      <w:sz w:val="22"/>
    </w:rPr>
  </w:style>
  <w:style w:type="character" w:customStyle="1" w:styleId="BrdtekstTegn">
    <w:name w:val="Brødtekst Tegn"/>
    <w:basedOn w:val="Standardskriftforavsnitt"/>
    <w:link w:val="Brdtekst"/>
    <w:rsid w:val="007116E8"/>
    <w:rPr>
      <w:lang w:val="en-GB"/>
    </w:rPr>
  </w:style>
  <w:style w:type="paragraph" w:customStyle="1" w:styleId="AnnexAHead3">
    <w:name w:val="Annex A Head 3"/>
    <w:basedOn w:val="Normal"/>
    <w:next w:val="Brdteks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0"/>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7116E8"/>
    <w:rPr>
      <w:noProof w:val="0"/>
      <w:sz w:val="18"/>
      <w:szCs w:val="18"/>
      <w:lang w:val="en-GB"/>
    </w:rPr>
  </w:style>
  <w:style w:type="paragraph" w:styleId="Merknadstekst">
    <w:name w:val="annotation text"/>
    <w:basedOn w:val="Normal"/>
    <w:link w:val="MerknadstekstTegn"/>
    <w:unhideWhenUsed/>
    <w:rsid w:val="007116E8"/>
    <w:pPr>
      <w:spacing w:line="240" w:lineRule="auto"/>
    </w:pPr>
    <w:rPr>
      <w:sz w:val="24"/>
      <w:szCs w:val="24"/>
    </w:rPr>
  </w:style>
  <w:style w:type="character" w:customStyle="1" w:styleId="MerknadstekstTegn">
    <w:name w:val="Merknadstekst Tegn"/>
    <w:basedOn w:val="Standardskriftforavsnitt"/>
    <w:link w:val="Merknadstekst"/>
    <w:rsid w:val="007116E8"/>
    <w:rPr>
      <w:sz w:val="24"/>
      <w:szCs w:val="24"/>
      <w:lang w:val="en-GB"/>
    </w:rPr>
  </w:style>
  <w:style w:type="paragraph" w:styleId="Kommentaremne">
    <w:name w:val="annotation subject"/>
    <w:basedOn w:val="Merknadstekst"/>
    <w:next w:val="Merknadstekst"/>
    <w:link w:val="KommentaremneTegn"/>
    <w:unhideWhenUsed/>
    <w:rsid w:val="007116E8"/>
    <w:rPr>
      <w:b/>
      <w:bCs/>
      <w:sz w:val="20"/>
      <w:szCs w:val="20"/>
    </w:rPr>
  </w:style>
  <w:style w:type="character" w:customStyle="1" w:styleId="KommentaremneTegn">
    <w:name w:val="Kommentaremne Tegn"/>
    <w:basedOn w:val="MerknadstekstTegn"/>
    <w:link w:val="Kommentaremne"/>
    <w:rsid w:val="007116E8"/>
    <w:rPr>
      <w:b/>
      <w:bCs/>
      <w:sz w:val="20"/>
      <w:szCs w:val="20"/>
      <w:lang w:val="en-GB"/>
    </w:rPr>
  </w:style>
  <w:style w:type="paragraph" w:styleId="Brdtekstinnrykk3">
    <w:name w:val="Body Text Indent 3"/>
    <w:basedOn w:val="Normal"/>
    <w:link w:val="Brdtekstinnrykk3Tegn"/>
    <w:semiHidden/>
    <w:unhideWhenUsed/>
    <w:rsid w:val="007116E8"/>
    <w:pPr>
      <w:spacing w:after="120"/>
      <w:ind w:left="360"/>
    </w:pPr>
    <w:rPr>
      <w:sz w:val="16"/>
      <w:szCs w:val="16"/>
    </w:rPr>
  </w:style>
  <w:style w:type="character" w:customStyle="1" w:styleId="Brdtekstinnrykk3Tegn">
    <w:name w:val="Brødtekstinnrykk 3 Tegn"/>
    <w:basedOn w:val="Standardskriftforavsnitt"/>
    <w:link w:val="Brdtekstinnrykk3"/>
    <w:semiHidden/>
    <w:rsid w:val="007116E8"/>
    <w:rPr>
      <w:sz w:val="16"/>
      <w:szCs w:val="16"/>
      <w:lang w:val="en-GB"/>
    </w:rPr>
  </w:style>
  <w:style w:type="paragraph" w:customStyle="1" w:styleId="InsetList">
    <w:name w:val="Inset List"/>
    <w:basedOn w:val="Normal"/>
    <w:qFormat/>
    <w:rsid w:val="007116E8"/>
    <w:pPr>
      <w:numPr>
        <w:numId w:val="8"/>
      </w:numPr>
      <w:spacing w:after="120"/>
      <w:jc w:val="both"/>
    </w:pPr>
    <w:rPr>
      <w:sz w:val="22"/>
    </w:rPr>
  </w:style>
  <w:style w:type="paragraph" w:customStyle="1" w:styleId="ListofFigures">
    <w:name w:val="List of Figures"/>
    <w:basedOn w:val="Normal"/>
    <w:next w:val="Normal"/>
    <w:rsid w:val="007116E8"/>
    <w:pPr>
      <w:spacing w:after="240" w:line="480" w:lineRule="atLeast"/>
    </w:pPr>
    <w:rPr>
      <w:b/>
      <w:color w:val="009FE3" w:themeColor="accent2"/>
      <w:sz w:val="40"/>
      <w:szCs w:val="40"/>
    </w:rPr>
  </w:style>
  <w:style w:type="paragraph" w:customStyle="1" w:styleId="Reference">
    <w:name w:val="Reference"/>
    <w:basedOn w:val="Normal"/>
    <w:qFormat/>
    <w:rsid w:val="007116E8"/>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Bildetekst"/>
    <w:next w:val="Brdtekst"/>
    <w:qFormat/>
    <w:rsid w:val="007116E8"/>
    <w:pPr>
      <w:numPr>
        <w:numId w:val="31"/>
      </w:numPr>
      <w:tabs>
        <w:tab w:val="left" w:pos="851"/>
      </w:tabs>
      <w:spacing w:before="240" w:after="240"/>
      <w:jc w:val="center"/>
    </w:pPr>
    <w:rPr>
      <w:b w:val="0"/>
      <w:u w:val="none"/>
    </w:rPr>
  </w:style>
  <w:style w:type="paragraph" w:styleId="Nummerertliste">
    <w:name w:val="List Number"/>
    <w:basedOn w:val="Normal"/>
    <w:semiHidden/>
    <w:rsid w:val="007116E8"/>
    <w:pPr>
      <w:numPr>
        <w:numId w:val="13"/>
      </w:numPr>
      <w:contextualSpacing/>
    </w:pPr>
  </w:style>
  <w:style w:type="paragraph" w:styleId="INNH4">
    <w:name w:val="toc 4"/>
    <w:basedOn w:val="Normal"/>
    <w:next w:val="Normal"/>
    <w:autoRedefine/>
    <w:uiPriority w:val="39"/>
    <w:unhideWhenUsed/>
    <w:rsid w:val="007116E8"/>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7116E8"/>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7116E8"/>
    <w:rPr>
      <w:sz w:val="18"/>
      <w:szCs w:val="24"/>
      <w:vertAlign w:val="superscript"/>
      <w:lang w:val="en-GB"/>
    </w:rPr>
  </w:style>
  <w:style w:type="character" w:styleId="Fotnotereferanse">
    <w:name w:val="footnote reference"/>
    <w:uiPriority w:val="99"/>
    <w:rsid w:val="007116E8"/>
    <w:rPr>
      <w:rFonts w:asciiTheme="minorHAnsi" w:hAnsiTheme="minorHAnsi"/>
      <w:sz w:val="20"/>
      <w:vertAlign w:val="superscript"/>
    </w:rPr>
  </w:style>
  <w:style w:type="character" w:styleId="Sidetall">
    <w:name w:val="page number"/>
    <w:rsid w:val="007116E8"/>
    <w:rPr>
      <w:rFonts w:asciiTheme="minorHAnsi" w:hAnsiTheme="minorHAnsi"/>
      <w:sz w:val="15"/>
    </w:rPr>
  </w:style>
  <w:style w:type="paragraph" w:customStyle="1" w:styleId="Footereditionno">
    <w:name w:val="Footer edition no."/>
    <w:basedOn w:val="Normal"/>
    <w:rsid w:val="007116E8"/>
    <w:pPr>
      <w:tabs>
        <w:tab w:val="right" w:pos="10206"/>
      </w:tabs>
    </w:pPr>
    <w:rPr>
      <w:b/>
      <w:color w:val="00558C"/>
      <w:sz w:val="15"/>
    </w:rPr>
  </w:style>
  <w:style w:type="paragraph" w:customStyle="1" w:styleId="Lista">
    <w:name w:val="List a"/>
    <w:basedOn w:val="Normal"/>
    <w:qFormat/>
    <w:rsid w:val="007116E8"/>
    <w:pPr>
      <w:numPr>
        <w:ilvl w:val="1"/>
        <w:numId w:val="57"/>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7116E8"/>
    <w:pPr>
      <w:numPr>
        <w:numId w:val="6"/>
      </w:numPr>
    </w:pPr>
  </w:style>
  <w:style w:type="paragraph" w:styleId="INNH5">
    <w:name w:val="toc 5"/>
    <w:basedOn w:val="Normal"/>
    <w:next w:val="Normal"/>
    <w:autoRedefine/>
    <w:uiPriority w:val="39"/>
    <w:rsid w:val="007116E8"/>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7116E8"/>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7116E8"/>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7116E8"/>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7116E8"/>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7116E8"/>
    <w:pPr>
      <w:numPr>
        <w:ilvl w:val="2"/>
        <w:numId w:val="57"/>
      </w:numPr>
      <w:ind w:left="1701" w:hanging="425"/>
    </w:pPr>
  </w:style>
  <w:style w:type="paragraph" w:customStyle="1" w:styleId="Listitext">
    <w:name w:val="List i text"/>
    <w:basedOn w:val="Normal"/>
    <w:qFormat/>
    <w:rsid w:val="007116E8"/>
    <w:pPr>
      <w:ind w:left="2268" w:hanging="567"/>
    </w:pPr>
    <w:rPr>
      <w:sz w:val="20"/>
    </w:rPr>
  </w:style>
  <w:style w:type="paragraph" w:customStyle="1" w:styleId="Bullet1text">
    <w:name w:val="Bullet 1 text"/>
    <w:basedOn w:val="Normal"/>
    <w:qFormat/>
    <w:rsid w:val="007116E8"/>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7116E8"/>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7116E8"/>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7116E8"/>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7116E8"/>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116E8"/>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7116E8"/>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7116E8"/>
    <w:rPr>
      <w:rFonts w:ascii="Tahoma" w:eastAsia="Times New Roman" w:hAnsi="Tahoma" w:cs="Times New Roman"/>
      <w:sz w:val="20"/>
      <w:szCs w:val="24"/>
      <w:shd w:val="clear" w:color="auto" w:fill="000080"/>
      <w:lang w:val="de-DE" w:eastAsia="de-DE"/>
    </w:rPr>
  </w:style>
  <w:style w:type="character" w:styleId="Fulgthyperkobling">
    <w:name w:val="FollowedHyperlink"/>
    <w:rsid w:val="007116E8"/>
    <w:rPr>
      <w:color w:val="800080"/>
      <w:u w:val="single"/>
    </w:rPr>
  </w:style>
  <w:style w:type="paragraph" w:styleId="NormalWeb">
    <w:name w:val="Normal (Web)"/>
    <w:basedOn w:val="Normal"/>
    <w:uiPriority w:val="99"/>
    <w:rsid w:val="007116E8"/>
    <w:pPr>
      <w:spacing w:line="240" w:lineRule="auto"/>
    </w:pPr>
    <w:rPr>
      <w:rFonts w:ascii="Arial" w:eastAsia="Times New Roman" w:hAnsi="Arial" w:cs="Times New Roman"/>
      <w:sz w:val="22"/>
      <w:szCs w:val="24"/>
    </w:rPr>
  </w:style>
  <w:style w:type="character" w:styleId="Utheving">
    <w:name w:val="Emphasis"/>
    <w:rsid w:val="007116E8"/>
    <w:rPr>
      <w:i/>
      <w:iCs/>
    </w:rPr>
  </w:style>
  <w:style w:type="character" w:styleId="HTML-sitat">
    <w:name w:val="HTML Cite"/>
    <w:rsid w:val="007116E8"/>
    <w:rPr>
      <w:i/>
      <w:iCs/>
    </w:rPr>
  </w:style>
  <w:style w:type="paragraph" w:customStyle="1" w:styleId="Equation">
    <w:name w:val="Equation"/>
    <w:basedOn w:val="Brdtekst"/>
    <w:next w:val="Brdtekst"/>
    <w:link w:val="EquationChar"/>
    <w:qFormat/>
    <w:rsid w:val="007116E8"/>
    <w:pPr>
      <w:numPr>
        <w:numId w:val="45"/>
      </w:numPr>
      <w:spacing w:before="60"/>
      <w:jc w:val="right"/>
    </w:pPr>
  </w:style>
  <w:style w:type="paragraph" w:customStyle="1" w:styleId="Default">
    <w:name w:val="Default"/>
    <w:rsid w:val="007116E8"/>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7116E8"/>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7116E8"/>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7116E8"/>
    <w:pPr>
      <w:numPr>
        <w:numId w:val="5"/>
      </w:numPr>
      <w:spacing w:before="120"/>
      <w:contextualSpacing/>
    </w:pPr>
    <w:rPr>
      <w:sz w:val="20"/>
    </w:rPr>
  </w:style>
  <w:style w:type="paragraph" w:customStyle="1" w:styleId="Textedesaisie">
    <w:name w:val="Texte de saisie"/>
    <w:basedOn w:val="Normal"/>
    <w:link w:val="TextedesaisieCar"/>
    <w:rsid w:val="007116E8"/>
    <w:rPr>
      <w:color w:val="000000" w:themeColor="text1"/>
      <w:sz w:val="22"/>
    </w:rPr>
  </w:style>
  <w:style w:type="character" w:customStyle="1" w:styleId="TextedesaisieCar">
    <w:name w:val="Texte de saisie Car"/>
    <w:basedOn w:val="Standardskriftforavsnitt"/>
    <w:link w:val="Textedesaisie"/>
    <w:rsid w:val="007116E8"/>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Bildetekst"/>
    <w:next w:val="Brdtekst"/>
    <w:qFormat/>
    <w:rsid w:val="007116E8"/>
    <w:pPr>
      <w:numPr>
        <w:numId w:val="9"/>
      </w:numPr>
      <w:spacing w:before="240" w:after="240"/>
      <w:jc w:val="center"/>
    </w:pPr>
    <w:rPr>
      <w:b w:val="0"/>
      <w:u w:val="non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Ingenmellomrom">
    <w:name w:val="No Spacing"/>
    <w:uiPriority w:val="1"/>
    <w:rsid w:val="007116E8"/>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rdtekst"/>
    <w:rsid w:val="00C03944"/>
    <w:pPr>
      <w:numPr>
        <w:ilvl w:val="2"/>
        <w:numId w:val="4"/>
      </w:numPr>
    </w:pPr>
    <w:rPr>
      <w:b/>
      <w:smallCaps/>
      <w:color w:val="407EC9"/>
      <w:sz w:val="22"/>
    </w:rPr>
  </w:style>
  <w:style w:type="paragraph" w:customStyle="1" w:styleId="AnnexBHead4">
    <w:name w:val="Annex B Head 4"/>
    <w:basedOn w:val="Normal"/>
    <w:next w:val="Brdtekst"/>
    <w:rsid w:val="00C03944"/>
    <w:pPr>
      <w:numPr>
        <w:ilvl w:val="3"/>
        <w:numId w:val="4"/>
      </w:numPr>
    </w:pPr>
    <w:rPr>
      <w:b/>
      <w:color w:val="407EC9"/>
      <w:sz w:val="22"/>
    </w:rPr>
  </w:style>
  <w:style w:type="paragraph" w:customStyle="1" w:styleId="Tableheading">
    <w:name w:val="Table heading"/>
    <w:basedOn w:val="Normal"/>
    <w:qFormat/>
    <w:rsid w:val="007116E8"/>
    <w:pPr>
      <w:spacing w:before="60" w:after="60"/>
      <w:ind w:left="113" w:right="113"/>
      <w:jc w:val="center"/>
    </w:pPr>
    <w:rPr>
      <w:b/>
      <w:color w:val="00558C"/>
      <w:sz w:val="20"/>
      <w:lang w:val="en-US"/>
    </w:rPr>
  </w:style>
  <w:style w:type="paragraph" w:customStyle="1" w:styleId="Appendix">
    <w:name w:val="Appendix"/>
    <w:next w:val="Brdtekst"/>
    <w:qFormat/>
    <w:rsid w:val="007116E8"/>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7116E8"/>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7116E8"/>
    <w:rPr>
      <w:caps/>
      <w:color w:val="00558C"/>
      <w:sz w:val="50"/>
    </w:rPr>
  </w:style>
  <w:style w:type="paragraph" w:customStyle="1" w:styleId="Documentdate">
    <w:name w:val="Document date"/>
    <w:basedOn w:val="Normal"/>
    <w:rsid w:val="007116E8"/>
    <w:rPr>
      <w:b/>
      <w:color w:val="00558C"/>
      <w:sz w:val="28"/>
    </w:rPr>
  </w:style>
  <w:style w:type="paragraph" w:customStyle="1" w:styleId="Footerportrait">
    <w:name w:val="Footer portrait"/>
    <w:basedOn w:val="Normal"/>
    <w:rsid w:val="007116E8"/>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116E8"/>
    <w:pPr>
      <w:ind w:left="0" w:right="0"/>
    </w:pPr>
    <w:rPr>
      <w:b w:val="0"/>
      <w:color w:val="00558C"/>
    </w:rPr>
  </w:style>
  <w:style w:type="character" w:styleId="Plassholdertekst">
    <w:name w:val="Placeholder Text"/>
    <w:basedOn w:val="Standardskriftforavsnitt"/>
    <w:uiPriority w:val="99"/>
    <w:semiHidden/>
    <w:rsid w:val="007116E8"/>
    <w:rPr>
      <w:color w:val="808080"/>
    </w:rPr>
  </w:style>
  <w:style w:type="paragraph" w:customStyle="1" w:styleId="Style1">
    <w:name w:val="Style1"/>
    <w:basedOn w:val="Tableheading"/>
    <w:rsid w:val="007116E8"/>
  </w:style>
  <w:style w:type="paragraph" w:customStyle="1" w:styleId="Style2">
    <w:name w:val="Style2"/>
    <w:basedOn w:val="INNH3"/>
    <w:autoRedefine/>
    <w:rsid w:val="007116E8"/>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7116E8"/>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rdteks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rdteks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rdtekst"/>
    <w:rsid w:val="00A30E75"/>
    <w:pPr>
      <w:numPr>
        <w:ilvl w:val="2"/>
        <w:numId w:val="17"/>
      </w:numPr>
    </w:pPr>
    <w:rPr>
      <w:b/>
      <w:smallCaps/>
      <w:color w:val="407EC9"/>
      <w:lang w:eastAsia="de-DE"/>
    </w:rPr>
  </w:style>
  <w:style w:type="paragraph" w:customStyle="1" w:styleId="AnnexDHead4">
    <w:name w:val="Annex D Head 4"/>
    <w:basedOn w:val="Normal"/>
    <w:next w:val="Brdtekst"/>
    <w:rsid w:val="00A30E75"/>
    <w:pPr>
      <w:numPr>
        <w:ilvl w:val="3"/>
        <w:numId w:val="17"/>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rdtekst"/>
    <w:rsid w:val="00A30E75"/>
    <w:pPr>
      <w:numPr>
        <w:ilvl w:val="2"/>
        <w:numId w:val="19"/>
      </w:numPr>
    </w:pPr>
    <w:rPr>
      <w:b/>
      <w:smallCaps/>
      <w:color w:val="407EC9"/>
      <w:sz w:val="22"/>
    </w:rPr>
  </w:style>
  <w:style w:type="paragraph" w:customStyle="1" w:styleId="AnnexEHead4">
    <w:name w:val="Annex E Head 4"/>
    <w:basedOn w:val="Normal"/>
    <w:next w:val="Brdteks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rdtekst"/>
    <w:rsid w:val="00A30E75"/>
    <w:pPr>
      <w:numPr>
        <w:ilvl w:val="2"/>
        <w:numId w:val="21"/>
      </w:numPr>
    </w:pPr>
    <w:rPr>
      <w:b/>
      <w:smallCaps/>
      <w:color w:val="407EC9"/>
      <w:sz w:val="22"/>
    </w:rPr>
  </w:style>
  <w:style w:type="paragraph" w:customStyle="1" w:styleId="AnnexFHead4">
    <w:name w:val="Annex F Head 4"/>
    <w:basedOn w:val="Normal"/>
    <w:next w:val="Brdteks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rdtekst"/>
    <w:rsid w:val="00A30E75"/>
    <w:pPr>
      <w:numPr>
        <w:ilvl w:val="2"/>
        <w:numId w:val="22"/>
      </w:numPr>
    </w:pPr>
    <w:rPr>
      <w:b/>
      <w:smallCaps/>
      <w:color w:val="407EC9"/>
      <w:sz w:val="22"/>
    </w:rPr>
  </w:style>
  <w:style w:type="paragraph" w:customStyle="1" w:styleId="AnnexGHead4">
    <w:name w:val="Annex G Head 4"/>
    <w:basedOn w:val="Normal"/>
    <w:next w:val="Brdteks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rdteks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rdtekst"/>
    <w:rsid w:val="00A30E75"/>
    <w:pPr>
      <w:numPr>
        <w:ilvl w:val="2"/>
        <w:numId w:val="24"/>
      </w:numPr>
    </w:pPr>
    <w:rPr>
      <w:b/>
      <w:smallCaps/>
      <w:color w:val="407EC9"/>
      <w:sz w:val="22"/>
    </w:rPr>
  </w:style>
  <w:style w:type="paragraph" w:customStyle="1" w:styleId="AnnexIHead4">
    <w:name w:val="Annex I Head 4"/>
    <w:basedOn w:val="Normal"/>
    <w:next w:val="Brdteks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rdtekst"/>
    <w:rsid w:val="00934294"/>
    <w:pPr>
      <w:numPr>
        <w:ilvl w:val="2"/>
        <w:numId w:val="25"/>
      </w:numPr>
    </w:pPr>
    <w:rPr>
      <w:b/>
      <w:smallCaps/>
      <w:color w:val="407EC9"/>
      <w:sz w:val="22"/>
    </w:rPr>
  </w:style>
  <w:style w:type="paragraph" w:customStyle="1" w:styleId="AnnexJHead4">
    <w:name w:val="Annex J Head 4"/>
    <w:basedOn w:val="Normal"/>
    <w:next w:val="Brdteks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rdtekst"/>
    <w:rsid w:val="00934294"/>
    <w:pPr>
      <w:numPr>
        <w:ilvl w:val="2"/>
        <w:numId w:val="26"/>
      </w:numPr>
    </w:pPr>
    <w:rPr>
      <w:b/>
      <w:smallCaps/>
      <w:color w:val="407EC9"/>
      <w:sz w:val="22"/>
    </w:rPr>
  </w:style>
  <w:style w:type="paragraph" w:customStyle="1" w:styleId="AnnexKHead4">
    <w:name w:val="Annex K Head 4"/>
    <w:basedOn w:val="Normal"/>
    <w:next w:val="Brdteks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rdtekst"/>
    <w:rsid w:val="00934294"/>
    <w:pPr>
      <w:numPr>
        <w:ilvl w:val="1"/>
        <w:numId w:val="27"/>
      </w:numPr>
    </w:pPr>
    <w:rPr>
      <w:b/>
      <w:caps/>
      <w:color w:val="407EC9"/>
      <w:sz w:val="24"/>
    </w:rPr>
  </w:style>
  <w:style w:type="paragraph" w:customStyle="1" w:styleId="AnnexLHead3">
    <w:name w:val="Annex L Head 3"/>
    <w:basedOn w:val="Normal"/>
    <w:next w:val="Brdtekst"/>
    <w:rsid w:val="00934294"/>
    <w:pPr>
      <w:numPr>
        <w:ilvl w:val="2"/>
        <w:numId w:val="27"/>
      </w:numPr>
    </w:pPr>
    <w:rPr>
      <w:b/>
      <w:smallCaps/>
      <w:color w:val="407EC9"/>
      <w:sz w:val="22"/>
    </w:rPr>
  </w:style>
  <w:style w:type="paragraph" w:customStyle="1" w:styleId="AnnexLHead4">
    <w:name w:val="Annex L Head 4"/>
    <w:basedOn w:val="Normal"/>
    <w:next w:val="Brdteks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rdtekst"/>
    <w:rsid w:val="00934294"/>
    <w:pPr>
      <w:numPr>
        <w:ilvl w:val="2"/>
        <w:numId w:val="28"/>
      </w:numPr>
    </w:pPr>
    <w:rPr>
      <w:b/>
      <w:smallCaps/>
      <w:color w:val="407EC9"/>
      <w:sz w:val="22"/>
    </w:rPr>
  </w:style>
  <w:style w:type="paragraph" w:customStyle="1" w:styleId="AnnexMHead4">
    <w:name w:val="Annex M Head 4"/>
    <w:basedOn w:val="Normal"/>
    <w:next w:val="Brdteks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pPr>
    <w:rPr>
      <w:sz w:val="18"/>
      <w:lang w:val="fr-FR"/>
    </w:rPr>
  </w:style>
  <w:style w:type="paragraph" w:styleId="Listeavsnitt">
    <w:name w:val="List Paragraph"/>
    <w:basedOn w:val="Normal"/>
    <w:uiPriority w:val="34"/>
    <w:qFormat/>
    <w:rsid w:val="00057699"/>
    <w:pPr>
      <w:spacing w:line="240" w:lineRule="auto"/>
      <w:ind w:left="720"/>
      <w:contextualSpacing/>
    </w:pPr>
    <w:rPr>
      <w:rFonts w:ascii="Times New Roman" w:hAnsi="Times New Roman" w:cs="Times New Roman"/>
      <w:sz w:val="24"/>
      <w:szCs w:val="24"/>
      <w:lang w:eastAsia="en-GB"/>
    </w:rPr>
  </w:style>
  <w:style w:type="paragraph" w:styleId="Revisjon">
    <w:name w:val="Revision"/>
    <w:hidden/>
    <w:uiPriority w:val="99"/>
    <w:semiHidden/>
    <w:rsid w:val="007116E8"/>
    <w:pPr>
      <w:spacing w:after="0" w:line="240" w:lineRule="auto"/>
    </w:pPr>
    <w:rPr>
      <w:sz w:val="18"/>
      <w:lang w:val="en-GB"/>
    </w:rPr>
  </w:style>
  <w:style w:type="character" w:styleId="Sterk">
    <w:name w:val="Strong"/>
    <w:basedOn w:val="Standardskriftforavsnitt"/>
    <w:uiPriority w:val="22"/>
    <w:qFormat/>
    <w:rsid w:val="006103B5"/>
    <w:rPr>
      <w:b/>
      <w:bCs/>
    </w:rPr>
  </w:style>
  <w:style w:type="paragraph" w:customStyle="1" w:styleId="MRN">
    <w:name w:val="MRN"/>
    <w:basedOn w:val="Normal"/>
    <w:link w:val="MRNChar"/>
    <w:rsid w:val="007116E8"/>
    <w:rPr>
      <w:b/>
      <w:color w:val="00558C"/>
      <w:sz w:val="28"/>
    </w:rPr>
  </w:style>
  <w:style w:type="character" w:customStyle="1" w:styleId="MRNChar">
    <w:name w:val="MRN Char"/>
    <w:basedOn w:val="Standardskriftforavsnitt"/>
    <w:link w:val="MRN"/>
    <w:rsid w:val="007116E8"/>
    <w:rPr>
      <w:b/>
      <w:color w:val="00558C"/>
      <w:sz w:val="28"/>
      <w:lang w:val="en-GB"/>
    </w:rPr>
  </w:style>
  <w:style w:type="paragraph" w:customStyle="1" w:styleId="Equationnumber">
    <w:name w:val="Equation number"/>
    <w:basedOn w:val="Brdtekst"/>
    <w:next w:val="Brdtekst"/>
    <w:link w:val="EquationnumberChar"/>
    <w:qFormat/>
    <w:rsid w:val="00643BB5"/>
    <w:pPr>
      <w:spacing w:before="60"/>
      <w:ind w:left="360" w:hanging="360"/>
      <w:jc w:val="right"/>
    </w:pPr>
  </w:style>
  <w:style w:type="paragraph" w:customStyle="1" w:styleId="Heading1separationline">
    <w:name w:val="Heading 1 separation line"/>
    <w:basedOn w:val="Normal"/>
    <w:next w:val="Brdtekst"/>
    <w:rsid w:val="007116E8"/>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7116E8"/>
    <w:rPr>
      <w:b/>
      <w:color w:val="00558C"/>
    </w:rPr>
  </w:style>
  <w:style w:type="paragraph" w:styleId="Bildetekst">
    <w:name w:val="caption"/>
    <w:basedOn w:val="Normal"/>
    <w:next w:val="Normal"/>
    <w:uiPriority w:val="35"/>
    <w:rsid w:val="007116E8"/>
    <w:rPr>
      <w:b/>
      <w:bCs/>
      <w:i/>
      <w:color w:val="575756"/>
      <w:sz w:val="22"/>
      <w:u w:val="single"/>
    </w:rPr>
  </w:style>
  <w:style w:type="paragraph" w:customStyle="1" w:styleId="AppendixHead5">
    <w:name w:val="Appendix Head 5"/>
    <w:basedOn w:val="AppendixHead4"/>
    <w:next w:val="Brdtekst"/>
    <w:qFormat/>
    <w:rsid w:val="007116E8"/>
    <w:pPr>
      <w:ind w:left="1701" w:hanging="1701"/>
    </w:pPr>
    <w:rPr>
      <w:b w:val="0"/>
    </w:rPr>
  </w:style>
  <w:style w:type="paragraph" w:customStyle="1" w:styleId="AnnextitleHead1">
    <w:name w:val="Annex title (Head 1)"/>
    <w:next w:val="Brdtekst"/>
    <w:link w:val="AnnextitleHead1Char"/>
    <w:qFormat/>
    <w:rsid w:val="00643BB5"/>
    <w:pPr>
      <w:spacing w:after="360"/>
      <w:ind w:left="851" w:hanging="851"/>
    </w:pPr>
    <w:rPr>
      <w:b/>
      <w:caps/>
      <w:color w:val="00558C"/>
      <w:sz w:val="28"/>
      <w:lang w:val="en-GB"/>
    </w:rPr>
  </w:style>
  <w:style w:type="character" w:customStyle="1" w:styleId="AnnextitleHead1Char">
    <w:name w:val="Annex title (Head 1) Char"/>
    <w:basedOn w:val="Standardskriftforavsnitt"/>
    <w:link w:val="AnnextitleHead1"/>
    <w:rsid w:val="00643BB5"/>
    <w:rPr>
      <w:b/>
      <w:caps/>
      <w:color w:val="00558C"/>
      <w:sz w:val="28"/>
      <w:lang w:val="en-GB"/>
    </w:rPr>
  </w:style>
  <w:style w:type="paragraph" w:customStyle="1" w:styleId="AnnexHead2">
    <w:name w:val="Annex Head 2"/>
    <w:basedOn w:val="Annex"/>
    <w:next w:val="Heading1separationline"/>
    <w:qFormat/>
    <w:rsid w:val="007116E8"/>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7116E8"/>
    <w:pPr>
      <w:numPr>
        <w:ilvl w:val="2"/>
      </w:numPr>
    </w:pPr>
    <w:rPr>
      <w:caps w:val="0"/>
      <w:smallCaps/>
    </w:rPr>
  </w:style>
  <w:style w:type="paragraph" w:customStyle="1" w:styleId="AnnexHead4">
    <w:name w:val="Annex Head 4"/>
    <w:basedOn w:val="AnnexHead3"/>
    <w:next w:val="Brdtekst"/>
    <w:qFormat/>
    <w:rsid w:val="007116E8"/>
    <w:pPr>
      <w:numPr>
        <w:ilvl w:val="3"/>
      </w:numPr>
    </w:pPr>
    <w:rPr>
      <w:smallCaps w:val="0"/>
      <w:sz w:val="22"/>
    </w:rPr>
  </w:style>
  <w:style w:type="paragraph" w:customStyle="1" w:styleId="AnnexHead5">
    <w:name w:val="Annex Head 5"/>
    <w:basedOn w:val="Normal"/>
    <w:next w:val="Brdtekst"/>
    <w:qFormat/>
    <w:rsid w:val="007116E8"/>
    <w:pPr>
      <w:numPr>
        <w:ilvl w:val="4"/>
        <w:numId w:val="3"/>
      </w:numPr>
      <w:spacing w:before="120" w:after="120" w:line="240" w:lineRule="auto"/>
      <w:ind w:left="1701" w:hanging="1701"/>
    </w:pPr>
    <w:rPr>
      <w:rFonts w:eastAsia="Calibri" w:cs="Calibri"/>
      <w:color w:val="00558C"/>
      <w:sz w:val="22"/>
      <w:lang w:eastAsia="en-GB"/>
    </w:rPr>
  </w:style>
  <w:style w:type="paragraph" w:customStyle="1" w:styleId="TableofTables">
    <w:name w:val="Table of Tables"/>
    <w:basedOn w:val="Figurliste"/>
    <w:rsid w:val="007116E8"/>
    <w:pPr>
      <w:tabs>
        <w:tab w:val="left" w:pos="1134"/>
        <w:tab w:val="right" w:pos="9781"/>
      </w:tabs>
    </w:pPr>
  </w:style>
  <w:style w:type="paragraph" w:customStyle="1" w:styleId="AnnexTablecaption">
    <w:name w:val="Annex Table caption"/>
    <w:basedOn w:val="Brdtekst"/>
    <w:qFormat/>
    <w:rsid w:val="007116E8"/>
    <w:pPr>
      <w:numPr>
        <w:numId w:val="61"/>
      </w:numPr>
      <w:jc w:val="center"/>
    </w:pPr>
    <w:rPr>
      <w:i/>
      <w:color w:val="00558C"/>
      <w:lang w:eastAsia="en-GB"/>
    </w:rPr>
  </w:style>
  <w:style w:type="paragraph" w:customStyle="1" w:styleId="Abbreviations">
    <w:name w:val="Abbreviations"/>
    <w:basedOn w:val="Normal"/>
    <w:qFormat/>
    <w:rsid w:val="007116E8"/>
    <w:pPr>
      <w:spacing w:after="60"/>
      <w:ind w:left="1418" w:hanging="1418"/>
    </w:pPr>
    <w:rPr>
      <w:sz w:val="22"/>
    </w:rPr>
  </w:style>
  <w:style w:type="paragraph" w:customStyle="1" w:styleId="AppendixtitleHead1">
    <w:name w:val="Appendix title (Head 1)"/>
    <w:next w:val="Brdtekst"/>
    <w:qFormat/>
    <w:rsid w:val="00643BB5"/>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styleId="Tittel">
    <w:name w:val="Title"/>
    <w:basedOn w:val="Normal"/>
    <w:link w:val="TittelTegn"/>
    <w:rsid w:val="007116E8"/>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7116E8"/>
    <w:rPr>
      <w:rFonts w:ascii="Arial" w:eastAsia="Times New Roman" w:hAnsi="Arial" w:cs="Arial"/>
      <w:b/>
      <w:bCs/>
      <w:kern w:val="28"/>
      <w:sz w:val="32"/>
      <w:szCs w:val="32"/>
      <w:lang w:val="en-GB" w:eastAsia="en-GB"/>
    </w:rPr>
  </w:style>
  <w:style w:type="paragraph" w:customStyle="1" w:styleId="Referencetext">
    <w:name w:val="Reference text"/>
    <w:basedOn w:val="Normal"/>
    <w:autoRedefine/>
    <w:rsid w:val="007116E8"/>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7116E8"/>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7116E8"/>
    <w:rPr>
      <w:i/>
    </w:rPr>
  </w:style>
  <w:style w:type="character" w:customStyle="1" w:styleId="RevokesChar">
    <w:name w:val="Revokes Char"/>
    <w:basedOn w:val="Standardskriftforavsnitt"/>
    <w:link w:val="Revokes"/>
    <w:rsid w:val="007116E8"/>
    <w:rPr>
      <w:b/>
      <w:i/>
      <w:color w:val="00558C"/>
      <w:sz w:val="28"/>
      <w:lang w:val="en-GB"/>
    </w:rPr>
  </w:style>
  <w:style w:type="paragraph" w:customStyle="1" w:styleId="Referencelist">
    <w:name w:val="Reference list"/>
    <w:basedOn w:val="Normal"/>
    <w:qFormat/>
    <w:rsid w:val="00643BB5"/>
    <w:pPr>
      <w:tabs>
        <w:tab w:val="num" w:pos="0"/>
      </w:tabs>
      <w:spacing w:before="120" w:after="60" w:line="240" w:lineRule="auto"/>
      <w:ind w:left="567" w:hanging="567"/>
      <w:jc w:val="both"/>
    </w:pPr>
    <w:rPr>
      <w:rFonts w:eastAsia="Times New Roman" w:cs="Times New Roman"/>
      <w:sz w:val="22"/>
      <w:szCs w:val="20"/>
    </w:rPr>
  </w:style>
  <w:style w:type="character" w:customStyle="1" w:styleId="EquationnumberChar">
    <w:name w:val="Equation number Char"/>
    <w:basedOn w:val="BrdtekstTegn"/>
    <w:link w:val="Equationnumber"/>
    <w:rsid w:val="00643BB5"/>
    <w:rPr>
      <w:lang w:val="en-GB"/>
    </w:rPr>
  </w:style>
  <w:style w:type="paragraph" w:customStyle="1" w:styleId="Furtherreading">
    <w:name w:val="Further reading"/>
    <w:basedOn w:val="Brdtekst"/>
    <w:link w:val="FurtherreadingChar"/>
    <w:qFormat/>
    <w:rsid w:val="007116E8"/>
    <w:pPr>
      <w:numPr>
        <w:numId w:val="55"/>
      </w:numPr>
      <w:spacing w:before="60"/>
    </w:pPr>
  </w:style>
  <w:style w:type="character" w:customStyle="1" w:styleId="FurtherreadingChar">
    <w:name w:val="Further reading Char"/>
    <w:basedOn w:val="BrdtekstTegn"/>
    <w:link w:val="Furtherreading"/>
    <w:rsid w:val="007116E8"/>
    <w:rPr>
      <w:lang w:val="en-GB"/>
    </w:rPr>
  </w:style>
  <w:style w:type="paragraph" w:customStyle="1" w:styleId="Documentrevisiontabletitle">
    <w:name w:val="Document revision table title"/>
    <w:basedOn w:val="Normal"/>
    <w:rsid w:val="007116E8"/>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7116E8"/>
    <w:pPr>
      <w:numPr>
        <w:numId w:val="59"/>
      </w:numPr>
      <w:jc w:val="center"/>
    </w:pPr>
    <w:rPr>
      <w:i/>
      <w:color w:val="00558C"/>
      <w:lang w:eastAsia="en-GB"/>
    </w:rPr>
  </w:style>
  <w:style w:type="character" w:customStyle="1" w:styleId="AnnexFigureCaptionChar">
    <w:name w:val="Annex Figure Caption Char"/>
    <w:basedOn w:val="BrdtekstTegn"/>
    <w:link w:val="AnnexFigureCaption"/>
    <w:rsid w:val="007116E8"/>
    <w:rPr>
      <w:i/>
      <w:color w:val="00558C"/>
      <w:lang w:val="en-GB" w:eastAsia="en-GB"/>
    </w:rPr>
  </w:style>
  <w:style w:type="paragraph" w:styleId="Indeks1">
    <w:name w:val="index 1"/>
    <w:basedOn w:val="Normal"/>
    <w:next w:val="Normal"/>
    <w:autoRedefine/>
    <w:semiHidden/>
    <w:unhideWhenUsed/>
    <w:rsid w:val="007116E8"/>
    <w:pPr>
      <w:spacing w:line="240" w:lineRule="auto"/>
      <w:ind w:left="180" w:hanging="180"/>
    </w:pPr>
  </w:style>
  <w:style w:type="paragraph" w:customStyle="1" w:styleId="EmphasisParagraph">
    <w:name w:val="Emphasis Paragraph"/>
    <w:basedOn w:val="Brdtekst"/>
    <w:next w:val="Brdtekst"/>
    <w:link w:val="EmphasisParagraphChar"/>
    <w:rsid w:val="007116E8"/>
    <w:pPr>
      <w:ind w:left="425" w:right="709"/>
    </w:pPr>
    <w:rPr>
      <w:i/>
    </w:rPr>
  </w:style>
  <w:style w:type="character" w:customStyle="1" w:styleId="EmphasisParagraphChar">
    <w:name w:val="Emphasis Paragraph Char"/>
    <w:basedOn w:val="BrdtekstTegn"/>
    <w:link w:val="EmphasisParagraph"/>
    <w:rsid w:val="007116E8"/>
    <w:rPr>
      <w:i/>
      <w:lang w:val="en-GB"/>
    </w:rPr>
  </w:style>
  <w:style w:type="paragraph" w:customStyle="1" w:styleId="Noting">
    <w:name w:val="Noting"/>
    <w:basedOn w:val="Brdtekst"/>
    <w:qFormat/>
    <w:rsid w:val="00C23E47"/>
    <w:pPr>
      <w:spacing w:before="120" w:after="240" w:line="240" w:lineRule="auto"/>
      <w:ind w:left="567"/>
    </w:pPr>
    <w:rPr>
      <w:rFonts w:eastAsia="Times New Roman" w:cs="Arial"/>
      <w:sz w:val="24"/>
      <w:szCs w:val="24"/>
    </w:rPr>
  </w:style>
  <w:style w:type="character" w:customStyle="1" w:styleId="EquationChar">
    <w:name w:val="Equation Char"/>
    <w:basedOn w:val="BrdtekstTegn"/>
    <w:link w:val="Equation"/>
    <w:rsid w:val="007116E8"/>
    <w:rPr>
      <w:lang w:val="en-GB"/>
    </w:rPr>
  </w:style>
  <w:style w:type="paragraph" w:customStyle="1" w:styleId="Quotationparagraph">
    <w:name w:val="Quotation paragraph"/>
    <w:basedOn w:val="Brdtekst"/>
    <w:link w:val="QuotationparagraphChar"/>
    <w:qFormat/>
    <w:rsid w:val="007116E8"/>
    <w:pPr>
      <w:suppressAutoHyphens/>
      <w:spacing w:before="120"/>
      <w:ind w:left="567" w:right="709"/>
    </w:pPr>
  </w:style>
  <w:style w:type="character" w:customStyle="1" w:styleId="QuotationparagraphChar">
    <w:name w:val="Quotation paragraph Char"/>
    <w:basedOn w:val="BrdtekstTegn"/>
    <w:link w:val="Quotationparagraph"/>
    <w:rsid w:val="007116E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3008">
      <w:bodyDiv w:val="1"/>
      <w:marLeft w:val="0"/>
      <w:marRight w:val="0"/>
      <w:marTop w:val="0"/>
      <w:marBottom w:val="0"/>
      <w:divBdr>
        <w:top w:val="none" w:sz="0" w:space="0" w:color="auto"/>
        <w:left w:val="none" w:sz="0" w:space="0" w:color="auto"/>
        <w:bottom w:val="none" w:sz="0" w:space="0" w:color="auto"/>
        <w:right w:val="none" w:sz="0" w:space="0" w:color="auto"/>
      </w:divBdr>
    </w:div>
    <w:div w:id="345256648">
      <w:bodyDiv w:val="1"/>
      <w:marLeft w:val="0"/>
      <w:marRight w:val="0"/>
      <w:marTop w:val="0"/>
      <w:marBottom w:val="0"/>
      <w:divBdr>
        <w:top w:val="none" w:sz="0" w:space="0" w:color="auto"/>
        <w:left w:val="none" w:sz="0" w:space="0" w:color="auto"/>
        <w:bottom w:val="none" w:sz="0" w:space="0" w:color="auto"/>
        <w:right w:val="none" w:sz="0" w:space="0" w:color="auto"/>
      </w:divBdr>
    </w:div>
    <w:div w:id="580718736">
      <w:bodyDiv w:val="1"/>
      <w:marLeft w:val="0"/>
      <w:marRight w:val="0"/>
      <w:marTop w:val="0"/>
      <w:marBottom w:val="0"/>
      <w:divBdr>
        <w:top w:val="none" w:sz="0" w:space="0" w:color="auto"/>
        <w:left w:val="none" w:sz="0" w:space="0" w:color="auto"/>
        <w:bottom w:val="none" w:sz="0" w:space="0" w:color="auto"/>
        <w:right w:val="none" w:sz="0" w:space="0" w:color="auto"/>
      </w:divBdr>
    </w:div>
    <w:div w:id="697588322">
      <w:bodyDiv w:val="1"/>
      <w:marLeft w:val="0"/>
      <w:marRight w:val="0"/>
      <w:marTop w:val="0"/>
      <w:marBottom w:val="0"/>
      <w:divBdr>
        <w:top w:val="none" w:sz="0" w:space="0" w:color="auto"/>
        <w:left w:val="none" w:sz="0" w:space="0" w:color="auto"/>
        <w:bottom w:val="none" w:sz="0" w:space="0" w:color="auto"/>
        <w:right w:val="none" w:sz="0" w:space="0" w:color="auto"/>
      </w:divBdr>
    </w:div>
    <w:div w:id="1248686922">
      <w:bodyDiv w:val="1"/>
      <w:marLeft w:val="0"/>
      <w:marRight w:val="0"/>
      <w:marTop w:val="0"/>
      <w:marBottom w:val="0"/>
      <w:divBdr>
        <w:top w:val="none" w:sz="0" w:space="0" w:color="auto"/>
        <w:left w:val="none" w:sz="0" w:space="0" w:color="auto"/>
        <w:bottom w:val="none" w:sz="0" w:space="0" w:color="auto"/>
        <w:right w:val="none" w:sz="0" w:space="0" w:color="auto"/>
      </w:divBdr>
    </w:div>
    <w:div w:id="1415515450">
      <w:bodyDiv w:val="1"/>
      <w:marLeft w:val="0"/>
      <w:marRight w:val="0"/>
      <w:marTop w:val="0"/>
      <w:marBottom w:val="0"/>
      <w:divBdr>
        <w:top w:val="none" w:sz="0" w:space="0" w:color="auto"/>
        <w:left w:val="none" w:sz="0" w:space="0" w:color="auto"/>
        <w:bottom w:val="none" w:sz="0" w:space="0" w:color="auto"/>
        <w:right w:val="none" w:sz="0" w:space="0" w:color="auto"/>
      </w:divBdr>
    </w:div>
    <w:div w:id="1534269143">
      <w:bodyDiv w:val="1"/>
      <w:marLeft w:val="0"/>
      <w:marRight w:val="0"/>
      <w:marTop w:val="0"/>
      <w:marBottom w:val="0"/>
      <w:divBdr>
        <w:top w:val="none" w:sz="0" w:space="0" w:color="auto"/>
        <w:left w:val="none" w:sz="0" w:space="0" w:color="auto"/>
        <w:bottom w:val="none" w:sz="0" w:space="0" w:color="auto"/>
        <w:right w:val="none" w:sz="0" w:space="0" w:color="auto"/>
      </w:divBdr>
    </w:div>
    <w:div w:id="1773817946">
      <w:bodyDiv w:val="1"/>
      <w:marLeft w:val="0"/>
      <w:marRight w:val="0"/>
      <w:marTop w:val="0"/>
      <w:marBottom w:val="0"/>
      <w:divBdr>
        <w:top w:val="none" w:sz="0" w:space="0" w:color="auto"/>
        <w:left w:val="none" w:sz="0" w:space="0" w:color="auto"/>
        <w:bottom w:val="none" w:sz="0" w:space="0" w:color="auto"/>
        <w:right w:val="none" w:sz="0" w:space="0" w:color="auto"/>
      </w:divBdr>
    </w:div>
    <w:div w:id="1810899831">
      <w:bodyDiv w:val="1"/>
      <w:marLeft w:val="0"/>
      <w:marRight w:val="0"/>
      <w:marTop w:val="0"/>
      <w:marBottom w:val="0"/>
      <w:divBdr>
        <w:top w:val="none" w:sz="0" w:space="0" w:color="auto"/>
        <w:left w:val="none" w:sz="0" w:space="0" w:color="auto"/>
        <w:bottom w:val="none" w:sz="0" w:space="0" w:color="auto"/>
        <w:right w:val="none" w:sz="0" w:space="0" w:color="auto"/>
      </w:divBdr>
    </w:div>
    <w:div w:id="2013796760">
      <w:bodyDiv w:val="1"/>
      <w:marLeft w:val="0"/>
      <w:marRight w:val="0"/>
      <w:marTop w:val="0"/>
      <w:marBottom w:val="0"/>
      <w:divBdr>
        <w:top w:val="none" w:sz="0" w:space="0" w:color="auto"/>
        <w:left w:val="none" w:sz="0" w:space="0" w:color="auto"/>
        <w:bottom w:val="none" w:sz="0" w:space="0" w:color="auto"/>
        <w:right w:val="none" w:sz="0" w:space="0" w:color="auto"/>
      </w:divBdr>
    </w:div>
    <w:div w:id="20982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A1383-32AF-44E8-BBE0-96E01D26DB6B}">
  <ds:schemaRefs>
    <ds:schemaRef ds:uri="http://schemas.microsoft.com/sharepoint/v3/contenttype/forms"/>
  </ds:schemaRefs>
</ds:datastoreItem>
</file>

<file path=customXml/itemProps2.xml><?xml version="1.0" encoding="utf-8"?>
<ds:datastoreItem xmlns:ds="http://schemas.openxmlformats.org/officeDocument/2006/customXml" ds:itemID="{6A8ED5FD-5E37-4D37-A0BA-26C4F2B6EBF4}">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C1F9B3D7-4EE4-4950-96B9-62777EC8B4C8}"/>
</file>

<file path=customXml/itemProps4.xml><?xml version="1.0" encoding="utf-8"?>
<ds:datastoreItem xmlns:ds="http://schemas.openxmlformats.org/officeDocument/2006/customXml" ds:itemID="{D0B9B6BF-FB55-4733-B5DE-11510151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6</TotalTime>
  <Pages>21</Pages>
  <Words>6632</Words>
  <Characters>35155</Characters>
  <Application>Microsoft Office Word</Application>
  <DocSecurity>4</DocSecurity>
  <Lines>292</Lines>
  <Paragraphs>83</Paragraphs>
  <ScaleCrop>false</ScaleCrop>
  <HeadingPairs>
    <vt:vector size="10" baseType="variant">
      <vt:variant>
        <vt:lpstr>Title</vt:lpstr>
      </vt:variant>
      <vt:variant>
        <vt:i4>1</vt:i4>
      </vt:variant>
      <vt:variant>
        <vt:lpstr>Rubrik</vt:lpstr>
      </vt:variant>
      <vt:variant>
        <vt:i4>1</vt:i4>
      </vt:variant>
      <vt:variant>
        <vt:lpstr>Tittel</vt:lpstr>
      </vt:variant>
      <vt:variant>
        <vt:i4>1</vt:i4>
      </vt:variant>
      <vt:variant>
        <vt:lpstr>Otsikko</vt:lpstr>
      </vt:variant>
      <vt:variant>
        <vt:i4>1</vt:i4>
      </vt:variant>
      <vt:variant>
        <vt:lpstr>Titre</vt:lpstr>
      </vt:variant>
      <vt:variant>
        <vt:i4>1</vt:i4>
      </vt:variant>
    </vt:vector>
  </HeadingPairs>
  <TitlesOfParts>
    <vt:vector size="5" baseType="lpstr">
      <vt:lpstr>IALA Guideline 1141</vt:lpstr>
      <vt:lpstr>IALA Guideline 1141</vt:lpstr>
      <vt:lpstr>IALA Guideline 1115</vt:lpstr>
      <vt:lpstr>IALA Guideline 1115</vt:lpstr>
      <vt:lpstr>IALA Guideline 1115</vt:lpstr>
    </vt:vector>
  </TitlesOfParts>
  <Manager>IALA</Manager>
  <Company>IALA</Company>
  <LinksUpToDate>false</LinksUpToDate>
  <CharactersWithSpaces>41704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1141</dc:title>
  <dc:subject>IALA</dc:subject>
  <dc:creator>Wim;IALA Secretariat</dc:creator>
  <cp:keywords>urn:mrn:iala@:pub:g1141;ed2.2; VTS</cp:keywords>
  <cp:lastModifiedBy>Trond Ski</cp:lastModifiedBy>
  <cp:revision>2</cp:revision>
  <cp:lastPrinted>2024-07-18T10:41:00Z</cp:lastPrinted>
  <dcterms:created xsi:type="dcterms:W3CDTF">2024-09-27T17:29:00Z</dcterms:created>
  <dcterms:modified xsi:type="dcterms:W3CDTF">2024-09-27T17:29:00Z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14813200</vt:r8>
  </property>
  <property fmtid="{D5CDD505-2E9C-101B-9397-08002B2CF9AE}" pid="4" name="MediaServiceImageTags">
    <vt:lpwstr/>
  </property>
</Properties>
</file>